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C1B5" w14:textId="74DDEA28" w:rsidR="00AA6B81" w:rsidRPr="00AA6B81" w:rsidRDefault="007803A3" w:rsidP="00AA6B81">
      <w:pPr>
        <w:jc w:val="center"/>
        <w:rPr>
          <w:rFonts w:asciiTheme="minorEastAsia" w:hAnsiTheme="minorEastAsia"/>
          <w:b/>
          <w:sz w:val="44"/>
          <w:u w:val="single"/>
          <w:lang w:eastAsia="zh-TW"/>
        </w:rPr>
      </w:pPr>
      <w:r>
        <w:rPr>
          <w:rFonts w:asciiTheme="minorEastAsia" w:hAnsiTheme="minorEastAsia" w:hint="eastAsia"/>
          <w:b/>
          <w:noProof/>
          <w:sz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CE89C" wp14:editId="54651CA3">
                <wp:simplePos x="0" y="0"/>
                <wp:positionH relativeFrom="column">
                  <wp:posOffset>4648200</wp:posOffset>
                </wp:positionH>
                <wp:positionV relativeFrom="paragraph">
                  <wp:posOffset>-238125</wp:posOffset>
                </wp:positionV>
                <wp:extent cx="2247900" cy="647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E56F9" w14:textId="7EC9C580" w:rsidR="00663A08" w:rsidRDefault="00990CE0" w:rsidP="00521412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注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：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受託決定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に</w:t>
                            </w:r>
                            <w:r w:rsidR="007803A3" w:rsidRPr="007803A3">
                              <w:rPr>
                                <w:b/>
                                <w:color w:val="FF0000"/>
                                <w:sz w:val="24"/>
                              </w:rPr>
                              <w:t>提出</w:t>
                            </w:r>
                            <w:r w:rsidR="00663A08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して</w:t>
                            </w:r>
                          </w:p>
                          <w:p w14:paraId="60462A83" w14:textId="7ED9CECF" w:rsidR="00F37EF5" w:rsidRPr="007803A3" w:rsidRDefault="00990CE0" w:rsidP="00F37EF5">
                            <w:pPr>
                              <w:spacing w:line="160" w:lineRule="atLeast"/>
                              <w:jc w:val="left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いただく</w:t>
                            </w:r>
                            <w:r w:rsidR="00521412">
                              <w:rPr>
                                <w:b/>
                                <w:color w:val="FF0000"/>
                                <w:sz w:val="24"/>
                              </w:rPr>
                              <w:t>書類です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CE89C" id="正方形/長方形 1" o:spid="_x0000_s1026" style="position:absolute;left:0;text-align:left;margin-left:366pt;margin-top:-18.75pt;width:177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" fillcolor="yellow" stroked="f" strokeweight="1pt">
                <v:textbox>
                  <w:txbxContent>
                    <w:p w14:paraId="40EE56F9" w14:textId="7EC9C580" w:rsidR="00663A08" w:rsidRDefault="00990CE0" w:rsidP="00521412">
                      <w:pPr>
                        <w:spacing w:line="160" w:lineRule="atLeast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注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：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受託決定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後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に</w:t>
                      </w:r>
                      <w:r w:rsidR="007803A3" w:rsidRPr="007803A3">
                        <w:rPr>
                          <w:b/>
                          <w:color w:val="FF0000"/>
                          <w:sz w:val="24"/>
                        </w:rPr>
                        <w:t>提出</w:t>
                      </w:r>
                      <w:r w:rsidR="00663A08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して</w:t>
                      </w:r>
                    </w:p>
                    <w:p w14:paraId="60462A83" w14:textId="7ED9CECF" w:rsidR="00F37EF5" w:rsidRPr="007803A3" w:rsidRDefault="00990CE0" w:rsidP="00F37EF5">
                      <w:pPr>
                        <w:spacing w:line="160" w:lineRule="atLeast"/>
                        <w:jc w:val="left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いただく</w:t>
                      </w:r>
                      <w:r w:rsidR="00521412">
                        <w:rPr>
                          <w:b/>
                          <w:color w:val="FF0000"/>
                          <w:sz w:val="24"/>
                        </w:rPr>
                        <w:t>書類です</w:t>
                      </w:r>
                    </w:p>
                  </w:txbxContent>
                </v:textbox>
              </v:rect>
            </w:pict>
          </mc:Fallback>
        </mc:AlternateContent>
      </w:r>
      <w:r w:rsidR="004422B8">
        <w:rPr>
          <w:rFonts w:asciiTheme="minorEastAsia" w:hAnsiTheme="minorEastAsia" w:hint="eastAsia"/>
          <w:b/>
          <w:sz w:val="44"/>
          <w:u w:val="single"/>
          <w:lang w:eastAsia="zh-TW"/>
        </w:rPr>
        <w:t>確　認</w:t>
      </w:r>
      <w:r w:rsidR="00AA6B81" w:rsidRPr="00AA6B81">
        <w:rPr>
          <w:rFonts w:asciiTheme="minorEastAsia" w:hAnsiTheme="minorEastAsia" w:hint="eastAsia"/>
          <w:b/>
          <w:sz w:val="44"/>
          <w:u w:val="single"/>
          <w:lang w:eastAsia="zh-TW"/>
        </w:rPr>
        <w:t xml:space="preserve">　書</w:t>
      </w:r>
    </w:p>
    <w:p w14:paraId="695FBA27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  <w:lang w:eastAsia="zh-TW"/>
        </w:rPr>
      </w:pPr>
    </w:p>
    <w:p w14:paraId="7EDC6D72" w14:textId="3407ED3C" w:rsidR="00AA6B81" w:rsidRDefault="005B7528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  <w:r>
        <w:rPr>
          <w:rFonts w:asciiTheme="minorEastAsia" w:hAnsiTheme="minorEastAsia" w:hint="eastAsia"/>
          <w:sz w:val="24"/>
          <w:szCs w:val="24"/>
          <w:lang w:eastAsia="zh-TW"/>
        </w:rPr>
        <w:t>令</w:t>
      </w:r>
      <w:r>
        <w:rPr>
          <w:rFonts w:asciiTheme="minorEastAsia" w:hAnsiTheme="minorEastAsia"/>
          <w:sz w:val="24"/>
          <w:szCs w:val="24"/>
          <w:lang w:eastAsia="zh-TW"/>
        </w:rPr>
        <w:t>和</w:t>
      </w:r>
      <w:del w:id="0" w:author="m" w:date="2021-05-19T11:42:00Z">
        <w:r w:rsidR="00663A08" w:rsidDel="00225F9C">
          <w:rPr>
            <w:rFonts w:asciiTheme="minorEastAsia" w:hAnsiTheme="minorEastAsia" w:hint="eastAsia"/>
            <w:sz w:val="24"/>
            <w:szCs w:val="24"/>
          </w:rPr>
          <w:delText>２</w:delText>
        </w:r>
      </w:del>
      <w:ins w:id="1" w:author="m" w:date="2021-05-19T11:42:00Z">
        <w:r w:rsidR="00225F9C">
          <w:rPr>
            <w:rFonts w:asciiTheme="minorEastAsia" w:hAnsiTheme="minorEastAsia" w:hint="eastAsia"/>
            <w:sz w:val="24"/>
            <w:szCs w:val="24"/>
          </w:rPr>
          <w:t>３</w:t>
        </w:r>
      </w:ins>
      <w:r w:rsidR="00AA6B81" w:rsidRPr="00AA6B81">
        <w:rPr>
          <w:rFonts w:asciiTheme="minorEastAsia" w:hAnsiTheme="minorEastAsia" w:hint="eastAsia"/>
          <w:sz w:val="24"/>
          <w:szCs w:val="24"/>
          <w:lang w:eastAsia="zh-TW"/>
        </w:rPr>
        <w:t>年　　月　　日</w:t>
      </w:r>
    </w:p>
    <w:p w14:paraId="199171CE" w14:textId="77777777" w:rsidR="00AA6B81" w:rsidRPr="00AA6B81" w:rsidRDefault="00AA6B81" w:rsidP="00AA6B81">
      <w:pPr>
        <w:pStyle w:val="a5"/>
        <w:rPr>
          <w:rFonts w:asciiTheme="minorEastAsia" w:hAnsiTheme="minorEastAsia"/>
          <w:sz w:val="24"/>
          <w:szCs w:val="24"/>
          <w:lang w:eastAsia="zh-TW"/>
        </w:rPr>
      </w:pPr>
    </w:p>
    <w:p w14:paraId="3A626C31" w14:textId="366220FF" w:rsidR="00AA6B81" w:rsidRPr="00AA6B81" w:rsidRDefault="004422B8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一般社団法人</w:t>
      </w:r>
      <w:r w:rsidR="00D571DF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>日本動画協会　殿</w:t>
      </w:r>
    </w:p>
    <w:p w14:paraId="6CDD59DB" w14:textId="77777777" w:rsidR="00AA6B81" w:rsidRPr="00AA6B81" w:rsidRDefault="00AA6B81" w:rsidP="00AA6B81">
      <w:pPr>
        <w:jc w:val="left"/>
        <w:rPr>
          <w:rFonts w:asciiTheme="minorEastAsia" w:hAnsiTheme="minorEastAsia"/>
          <w:sz w:val="24"/>
          <w:szCs w:val="24"/>
          <w:u w:val="single"/>
        </w:rPr>
      </w:pPr>
    </w:p>
    <w:p w14:paraId="02CD2065" w14:textId="1964E0FC" w:rsidR="00AA6B81" w:rsidRPr="00AA6B81" w:rsidRDefault="00AA6B81" w:rsidP="00AA6B81">
      <w:pPr>
        <w:ind w:firstLineChars="100" w:firstLine="220"/>
        <w:jc w:val="left"/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この度、</w:t>
      </w:r>
      <w:ins w:id="2" w:author="m" w:date="2021-05-19T11:42:00Z">
        <w:r w:rsidR="00225F9C" w:rsidRPr="00AA6B81">
          <w:rPr>
            <w:rFonts w:asciiTheme="minorEastAsia" w:hAnsiTheme="minorEastAsia" w:hint="eastAsia"/>
            <w:sz w:val="22"/>
            <w:szCs w:val="24"/>
          </w:rPr>
          <w:t>文化庁</w:t>
        </w:r>
      </w:ins>
      <w:ins w:id="3" w:author="m" w:date="2021-05-19T11:43:00Z">
        <w:r w:rsidR="00225F9C">
          <w:rPr>
            <w:rFonts w:asciiTheme="minorEastAsia" w:hAnsiTheme="minorEastAsia" w:hint="eastAsia"/>
            <w:sz w:val="22"/>
            <w:szCs w:val="24"/>
          </w:rPr>
          <w:t xml:space="preserve">　</w:t>
        </w:r>
      </w:ins>
      <w:r w:rsidR="00663A08">
        <w:rPr>
          <w:rFonts w:asciiTheme="minorEastAsia" w:hAnsiTheme="minorEastAsia" w:hint="eastAsia"/>
          <w:sz w:val="22"/>
          <w:szCs w:val="24"/>
        </w:rPr>
        <w:t>令和</w:t>
      </w:r>
      <w:r w:rsidR="00422467">
        <w:rPr>
          <w:rFonts w:asciiTheme="minorEastAsia" w:hAnsiTheme="minorEastAsia" w:hint="eastAsia"/>
          <w:sz w:val="22"/>
          <w:szCs w:val="24"/>
        </w:rPr>
        <w:t>３</w:t>
      </w:r>
      <w:r w:rsidR="00663A08">
        <w:rPr>
          <w:rFonts w:asciiTheme="minorEastAsia" w:hAnsiTheme="minorEastAsia" w:hint="eastAsia"/>
          <w:sz w:val="22"/>
          <w:szCs w:val="24"/>
        </w:rPr>
        <w:t>年度</w:t>
      </w:r>
      <w:del w:id="4" w:author="m" w:date="2021-05-19T11:43:00Z">
        <w:r w:rsidR="00663A08" w:rsidDel="00225F9C">
          <w:rPr>
            <w:rFonts w:asciiTheme="minorEastAsia" w:hAnsiTheme="minorEastAsia" w:hint="eastAsia"/>
            <w:sz w:val="22"/>
            <w:szCs w:val="24"/>
          </w:rPr>
          <w:delText xml:space="preserve">　</w:delText>
        </w:r>
      </w:del>
      <w:del w:id="5" w:author="m" w:date="2021-05-19T11:42:00Z">
        <w:r w:rsidRPr="00AA6B81" w:rsidDel="00225F9C">
          <w:rPr>
            <w:rFonts w:asciiTheme="minorEastAsia" w:hAnsiTheme="minorEastAsia" w:hint="eastAsia"/>
            <w:sz w:val="22"/>
            <w:szCs w:val="24"/>
          </w:rPr>
          <w:delText xml:space="preserve">文化庁 </w:delText>
        </w:r>
      </w:del>
      <w:r w:rsidR="00663A08">
        <w:rPr>
          <w:rFonts w:asciiTheme="minorEastAsia" w:hAnsiTheme="minorEastAsia" w:hint="eastAsia"/>
          <w:sz w:val="22"/>
          <w:szCs w:val="24"/>
        </w:rPr>
        <w:t>アニメーション人材育成調査研究事業</w:t>
      </w:r>
      <w:r w:rsidRPr="00AA6B81">
        <w:rPr>
          <w:rFonts w:asciiTheme="minorEastAsia" w:hAnsiTheme="minorEastAsia" w:hint="eastAsia"/>
          <w:sz w:val="22"/>
          <w:szCs w:val="24"/>
        </w:rPr>
        <w:t>「あにめ</w:t>
      </w:r>
      <w:r w:rsidR="00663A08">
        <w:rPr>
          <w:rFonts w:asciiTheme="minorEastAsia" w:hAnsiTheme="minorEastAsia" w:hint="eastAsia"/>
          <w:sz w:val="22"/>
          <w:szCs w:val="24"/>
        </w:rPr>
        <w:t>のたね</w:t>
      </w:r>
      <w:r w:rsidR="005547DE">
        <w:rPr>
          <w:rFonts w:asciiTheme="minorEastAsia" w:hAnsiTheme="minorEastAsia" w:hint="eastAsia"/>
          <w:sz w:val="22"/>
          <w:szCs w:val="24"/>
        </w:rPr>
        <w:t>202</w:t>
      </w:r>
      <w:r w:rsidR="00663A08">
        <w:rPr>
          <w:rFonts w:asciiTheme="minorEastAsia" w:hAnsiTheme="minorEastAsia" w:hint="eastAsia"/>
          <w:sz w:val="22"/>
          <w:szCs w:val="24"/>
        </w:rPr>
        <w:t>2</w:t>
      </w:r>
      <w:r w:rsidR="004422B8">
        <w:rPr>
          <w:rFonts w:asciiTheme="minorEastAsia" w:hAnsiTheme="minorEastAsia" w:hint="eastAsia"/>
          <w:sz w:val="22"/>
          <w:szCs w:val="24"/>
        </w:rPr>
        <w:t>」に</w:t>
      </w:r>
      <w:r w:rsidRPr="00AA6B81">
        <w:rPr>
          <w:rFonts w:asciiTheme="minorEastAsia" w:hAnsiTheme="minorEastAsia" w:hint="eastAsia"/>
          <w:sz w:val="22"/>
          <w:szCs w:val="24"/>
        </w:rPr>
        <w:t>参加するにあたり、以下の事項を厳守することをここに誓います。</w:t>
      </w:r>
    </w:p>
    <w:p w14:paraId="126083A8" w14:textId="77777777" w:rsidR="00AA6B81" w:rsidRPr="004422B8" w:rsidRDefault="00AA6B81" w:rsidP="00AA6B81">
      <w:pPr>
        <w:jc w:val="left"/>
        <w:rPr>
          <w:rFonts w:asciiTheme="minorEastAsia" w:hAnsiTheme="minorEastAsia"/>
          <w:sz w:val="24"/>
          <w:szCs w:val="24"/>
        </w:rPr>
      </w:pPr>
    </w:p>
    <w:p w14:paraId="1BA78A05" w14:textId="77777777" w:rsidR="00AA6B81" w:rsidRPr="00AA6B81" w:rsidRDefault="00AA6B81" w:rsidP="00AA6B81">
      <w:pPr>
        <w:jc w:val="left"/>
        <w:rPr>
          <w:rFonts w:asciiTheme="minorEastAsia" w:hAnsiTheme="minorEastAsia"/>
          <w:b/>
          <w:sz w:val="24"/>
          <w:szCs w:val="24"/>
        </w:rPr>
      </w:pPr>
    </w:p>
    <w:p w14:paraId="05669EF6" w14:textId="77777777" w:rsidR="00AA6B81" w:rsidRPr="00AA6B81" w:rsidRDefault="00AA6B81" w:rsidP="00AA6B81">
      <w:pPr>
        <w:pStyle w:val="a3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記</w:t>
      </w:r>
    </w:p>
    <w:p w14:paraId="4CECFF3C" w14:textId="77777777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</w:p>
    <w:p w14:paraId="3B087FA8" w14:textId="4823FB98" w:rsidR="00AA6B81" w:rsidRPr="00AA6B81" w:rsidRDefault="00AA6B81" w:rsidP="00F27448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1.</w:t>
      </w:r>
      <w:r w:rsidR="00663A08">
        <w:rPr>
          <w:rFonts w:asciiTheme="minorEastAsia" w:hAnsiTheme="minorEastAsia" w:hint="eastAsia"/>
          <w:sz w:val="22"/>
          <w:szCs w:val="24"/>
        </w:rPr>
        <w:t>育成対象者と指導メンバー（</w:t>
      </w:r>
      <w:r w:rsidR="00F27448" w:rsidRPr="00F27448">
        <w:rPr>
          <w:rFonts w:asciiTheme="minorEastAsia" w:hAnsiTheme="minorEastAsia" w:hint="eastAsia"/>
          <w:sz w:val="22"/>
          <w:szCs w:val="24"/>
        </w:rPr>
        <w:t>監督・作画監督</w:t>
      </w:r>
      <w:r w:rsidR="00422467">
        <w:rPr>
          <w:rFonts w:asciiTheme="minorEastAsia" w:hAnsiTheme="minorEastAsia" w:hint="eastAsia"/>
          <w:sz w:val="22"/>
          <w:szCs w:val="24"/>
        </w:rPr>
        <w:t xml:space="preserve"> </w:t>
      </w:r>
      <w:r w:rsidR="00663A08">
        <w:rPr>
          <w:rFonts w:asciiTheme="minorEastAsia" w:hAnsiTheme="minorEastAsia" w:hint="eastAsia"/>
          <w:sz w:val="22"/>
          <w:szCs w:val="24"/>
        </w:rPr>
        <w:t>等）は、</w:t>
      </w:r>
      <w:r w:rsidR="00F27448" w:rsidRPr="00F27448">
        <w:rPr>
          <w:rFonts w:asciiTheme="minorEastAsia" w:hAnsiTheme="minorEastAsia" w:hint="eastAsia"/>
          <w:sz w:val="22"/>
          <w:szCs w:val="24"/>
        </w:rPr>
        <w:t>同じ場所</w:t>
      </w:r>
      <w:r w:rsidR="00663A08">
        <w:rPr>
          <w:rFonts w:asciiTheme="minorEastAsia" w:hAnsiTheme="minorEastAsia" w:hint="eastAsia"/>
          <w:sz w:val="22"/>
          <w:szCs w:val="24"/>
        </w:rPr>
        <w:t>・</w:t>
      </w:r>
      <w:r w:rsidR="00F37EF5">
        <w:rPr>
          <w:rFonts w:asciiTheme="minorEastAsia" w:hAnsiTheme="minorEastAsia" w:hint="eastAsia"/>
          <w:sz w:val="22"/>
          <w:szCs w:val="24"/>
        </w:rPr>
        <w:t>同じ</w:t>
      </w:r>
      <w:r w:rsidR="00F27448" w:rsidRPr="00F27448">
        <w:rPr>
          <w:rFonts w:asciiTheme="minorEastAsia" w:hAnsiTheme="minorEastAsia" w:hint="eastAsia"/>
          <w:sz w:val="22"/>
          <w:szCs w:val="24"/>
        </w:rPr>
        <w:t>時間帯</w:t>
      </w:r>
      <w:r w:rsidR="00E51488">
        <w:rPr>
          <w:rFonts w:asciiTheme="minorEastAsia" w:hAnsiTheme="minorEastAsia" w:hint="eastAsia"/>
          <w:sz w:val="22"/>
          <w:szCs w:val="24"/>
        </w:rPr>
        <w:t>（日中）</w:t>
      </w:r>
      <w:r w:rsidR="00F27448" w:rsidRPr="00F27448">
        <w:rPr>
          <w:rFonts w:asciiTheme="minorEastAsia" w:hAnsiTheme="minorEastAsia" w:hint="eastAsia"/>
          <w:sz w:val="22"/>
          <w:szCs w:val="24"/>
        </w:rPr>
        <w:t>で作業</w:t>
      </w:r>
      <w:r w:rsidR="00E363A7">
        <w:rPr>
          <w:rFonts w:asciiTheme="minorEastAsia" w:hAnsiTheme="minorEastAsia" w:hint="eastAsia"/>
          <w:sz w:val="22"/>
          <w:szCs w:val="24"/>
        </w:rPr>
        <w:t>を行います。</w:t>
      </w:r>
    </w:p>
    <w:p w14:paraId="50162839" w14:textId="08EDC163" w:rsidR="00AA6B81" w:rsidRP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AA6B81">
        <w:rPr>
          <w:rFonts w:asciiTheme="minorEastAsia" w:hAnsiTheme="minorEastAsia" w:hint="eastAsia"/>
          <w:sz w:val="22"/>
          <w:szCs w:val="24"/>
        </w:rPr>
        <w:t>2.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363A7">
        <w:rPr>
          <w:rFonts w:asciiTheme="minorEastAsia" w:hAnsiTheme="minorEastAsia" w:hint="eastAsia"/>
          <w:sz w:val="22"/>
          <w:szCs w:val="24"/>
        </w:rPr>
        <w:t>本プロジェクトに専念し、</w:t>
      </w:r>
      <w:r w:rsidR="00D14E04">
        <w:rPr>
          <w:rFonts w:asciiTheme="minorEastAsia" w:hAnsiTheme="minorEastAsia" w:hint="eastAsia"/>
          <w:sz w:val="22"/>
          <w:szCs w:val="24"/>
        </w:rPr>
        <w:t>技術・</w:t>
      </w:r>
      <w:r w:rsidR="00E363A7">
        <w:rPr>
          <w:rFonts w:asciiTheme="minorEastAsia" w:hAnsiTheme="minorEastAsia" w:hint="eastAsia"/>
          <w:sz w:val="22"/>
          <w:szCs w:val="24"/>
        </w:rPr>
        <w:t>力量</w:t>
      </w:r>
      <w:r w:rsidR="00D14E04">
        <w:rPr>
          <w:rFonts w:asciiTheme="minorEastAsia" w:hAnsiTheme="minorEastAsia" w:hint="eastAsia"/>
          <w:sz w:val="22"/>
          <w:szCs w:val="24"/>
        </w:rPr>
        <w:t>の向上</w:t>
      </w:r>
      <w:r w:rsidR="00E363A7">
        <w:rPr>
          <w:rFonts w:asciiTheme="minorEastAsia" w:hAnsiTheme="minorEastAsia" w:hint="eastAsia"/>
          <w:sz w:val="22"/>
          <w:szCs w:val="24"/>
        </w:rPr>
        <w:t>に努めます。</w:t>
      </w:r>
    </w:p>
    <w:p w14:paraId="7D11E486" w14:textId="17933469" w:rsidR="00AA6B81" w:rsidRDefault="00AA6B81" w:rsidP="00AA6B81">
      <w:pPr>
        <w:rPr>
          <w:rFonts w:asciiTheme="minorEastAsia" w:hAnsiTheme="minorEastAsia"/>
          <w:sz w:val="22"/>
          <w:szCs w:val="24"/>
        </w:rPr>
      </w:pPr>
      <w:r w:rsidRPr="000E3523">
        <w:rPr>
          <w:rFonts w:asciiTheme="minorEastAsia" w:hAnsiTheme="minorEastAsia" w:hint="eastAsia"/>
          <w:sz w:val="22"/>
          <w:szCs w:val="24"/>
        </w:rPr>
        <w:t>3.</w:t>
      </w:r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E51488" w:rsidRPr="000E3523">
        <w:rPr>
          <w:rFonts w:asciiTheme="minorEastAsia" w:hAnsiTheme="minorEastAsia" w:hint="eastAsia"/>
          <w:sz w:val="22"/>
          <w:szCs w:val="24"/>
        </w:rPr>
        <w:t>体調管理を万全にし、</w:t>
      </w:r>
      <w:r w:rsidR="00663A08">
        <w:rPr>
          <w:rFonts w:asciiTheme="minorEastAsia" w:hAnsiTheme="minorEastAsia" w:hint="eastAsia"/>
          <w:sz w:val="22"/>
          <w:szCs w:val="24"/>
        </w:rPr>
        <w:t>作品</w:t>
      </w:r>
      <w:r w:rsidR="00663A08">
        <w:rPr>
          <w:rFonts w:asciiTheme="minorEastAsia" w:hAnsiTheme="minorEastAsia"/>
          <w:sz w:val="22"/>
          <w:szCs w:val="24"/>
        </w:rPr>
        <w:t>制作</w:t>
      </w:r>
      <w:r w:rsidR="00663A08" w:rsidRPr="000E3523">
        <w:rPr>
          <w:rFonts w:asciiTheme="minorEastAsia" w:hAnsiTheme="minorEastAsia" w:hint="eastAsia"/>
          <w:sz w:val="22"/>
          <w:szCs w:val="24"/>
        </w:rPr>
        <w:t>期間</w:t>
      </w:r>
      <w:r w:rsidR="00663A08">
        <w:rPr>
          <w:rFonts w:asciiTheme="minorEastAsia" w:hAnsiTheme="minorEastAsia" w:hint="eastAsia"/>
          <w:sz w:val="22"/>
          <w:szCs w:val="24"/>
        </w:rPr>
        <w:t>（OJT）、</w:t>
      </w:r>
      <w:r w:rsidR="00467FB3">
        <w:rPr>
          <w:rFonts w:asciiTheme="minorEastAsia" w:hAnsiTheme="minorEastAsia" w:hint="eastAsia"/>
          <w:sz w:val="22"/>
          <w:szCs w:val="24"/>
        </w:rPr>
        <w:t>育成</w:t>
      </w:r>
      <w:r w:rsidR="00E51488" w:rsidRPr="000E3523">
        <w:rPr>
          <w:rFonts w:asciiTheme="minorEastAsia" w:hAnsiTheme="minorEastAsia" w:hint="eastAsia"/>
          <w:sz w:val="22"/>
          <w:szCs w:val="24"/>
        </w:rPr>
        <w:t>講座</w:t>
      </w:r>
      <w:r w:rsidR="005B7528">
        <w:rPr>
          <w:rFonts w:asciiTheme="minorEastAsia" w:hAnsiTheme="minorEastAsia" w:hint="eastAsia"/>
          <w:sz w:val="22"/>
          <w:szCs w:val="24"/>
        </w:rPr>
        <w:t>（OFF-JT）</w:t>
      </w:r>
      <w:r w:rsidR="00E51488" w:rsidRPr="000E3523">
        <w:rPr>
          <w:rFonts w:asciiTheme="minorEastAsia" w:hAnsiTheme="minorEastAsia" w:hint="eastAsia"/>
          <w:sz w:val="22"/>
          <w:szCs w:val="24"/>
        </w:rPr>
        <w:t>への参加</w:t>
      </w:r>
      <w:r w:rsidR="005A295E" w:rsidRPr="000E3523">
        <w:rPr>
          <w:rFonts w:asciiTheme="minorEastAsia" w:hAnsiTheme="minorEastAsia" w:hint="eastAsia"/>
          <w:sz w:val="22"/>
          <w:szCs w:val="24"/>
        </w:rPr>
        <w:t>を全うします。</w:t>
      </w:r>
    </w:p>
    <w:p w14:paraId="029F1316" w14:textId="37927280" w:rsidR="00663A08" w:rsidRPr="000E3523" w:rsidRDefault="00663A08" w:rsidP="00AA6B81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4.私たちは、</w:t>
      </w:r>
      <w:r>
        <w:rPr>
          <w:rFonts w:asciiTheme="minorEastAsia" w:hAnsiTheme="minorEastAsia" w:hint="eastAsia"/>
          <w:szCs w:val="21"/>
        </w:rPr>
        <w:t>本事業内の調査（育成委員によるヒアリング・追跡調査）</w:t>
      </w:r>
      <w:r w:rsidRPr="000E3523">
        <w:rPr>
          <w:rFonts w:asciiTheme="minorEastAsia" w:hAnsiTheme="minorEastAsia" w:hint="eastAsia"/>
          <w:szCs w:val="21"/>
        </w:rPr>
        <w:t>に協力</w:t>
      </w:r>
      <w:r>
        <w:rPr>
          <w:rFonts w:asciiTheme="minorEastAsia" w:hAnsiTheme="minorEastAsia" w:hint="eastAsia"/>
          <w:szCs w:val="21"/>
        </w:rPr>
        <w:t>します。</w:t>
      </w:r>
    </w:p>
    <w:p w14:paraId="47414D90" w14:textId="31C140D2" w:rsidR="000E3523" w:rsidRPr="000E3523" w:rsidRDefault="00116484" w:rsidP="000E3523">
      <w:pPr>
        <w:ind w:left="210" w:hangingChars="100" w:hanging="210"/>
        <w:rPr>
          <w:rFonts w:asciiTheme="minorEastAsia" w:hAnsiTheme="minorEastAsia"/>
          <w:szCs w:val="21"/>
        </w:rPr>
      </w:pPr>
      <w:del w:id="6" w:author="m" w:date="2021-05-19T11:43:00Z">
        <w:r w:rsidDel="00225F9C">
          <w:rPr>
            <w:rFonts w:asciiTheme="minorEastAsia" w:hAnsiTheme="minorEastAsia" w:hint="eastAsia"/>
            <w:szCs w:val="21"/>
          </w:rPr>
          <w:delText>4</w:delText>
        </w:r>
        <w:r w:rsidR="000E3523" w:rsidRPr="000E3523" w:rsidDel="00225F9C">
          <w:rPr>
            <w:rFonts w:asciiTheme="minorEastAsia" w:hAnsiTheme="minorEastAsia" w:hint="eastAsia"/>
            <w:szCs w:val="21"/>
          </w:rPr>
          <w:delText>.</w:delText>
        </w:r>
      </w:del>
      <w:ins w:id="7" w:author="m" w:date="2021-05-19T11:43:00Z">
        <w:r w:rsidR="00225F9C">
          <w:rPr>
            <w:rFonts w:asciiTheme="minorEastAsia" w:hAnsiTheme="minorEastAsia"/>
            <w:szCs w:val="21"/>
          </w:rPr>
          <w:t>5.</w:t>
        </w:r>
      </w:ins>
      <w:r w:rsidR="00861B15">
        <w:rPr>
          <w:rFonts w:asciiTheme="minorEastAsia" w:hAnsiTheme="minorEastAsia" w:hint="eastAsia"/>
          <w:sz w:val="22"/>
          <w:szCs w:val="24"/>
        </w:rPr>
        <w:t>私たちは、</w:t>
      </w:r>
      <w:r w:rsidR="000E3523">
        <w:rPr>
          <w:rFonts w:asciiTheme="minorEastAsia" w:hAnsiTheme="minorEastAsia" w:hint="eastAsia"/>
          <w:szCs w:val="21"/>
        </w:rPr>
        <w:t>本事業のプロモーション（</w:t>
      </w:r>
      <w:r w:rsidR="000E3523" w:rsidRPr="000E3523">
        <w:rPr>
          <w:rFonts w:asciiTheme="minorEastAsia" w:hAnsiTheme="minorEastAsia" w:hint="eastAsia"/>
          <w:szCs w:val="21"/>
        </w:rPr>
        <w:t>写真撮影・動画撮影等</w:t>
      </w:r>
      <w:r w:rsidR="000E3523">
        <w:rPr>
          <w:rFonts w:asciiTheme="minorEastAsia" w:hAnsiTheme="minorEastAsia" w:hint="eastAsia"/>
          <w:szCs w:val="21"/>
        </w:rPr>
        <w:t>）</w:t>
      </w:r>
      <w:r w:rsidR="000E3523" w:rsidRPr="000E3523">
        <w:rPr>
          <w:rFonts w:asciiTheme="minorEastAsia" w:hAnsiTheme="minorEastAsia" w:hint="eastAsia"/>
          <w:szCs w:val="21"/>
        </w:rPr>
        <w:t>に協力</w:t>
      </w:r>
      <w:r w:rsidR="000E3523">
        <w:rPr>
          <w:rFonts w:asciiTheme="minorEastAsia" w:hAnsiTheme="minorEastAsia" w:hint="eastAsia"/>
          <w:szCs w:val="21"/>
        </w:rPr>
        <w:t>します。</w:t>
      </w:r>
    </w:p>
    <w:p w14:paraId="7B2AC580" w14:textId="77777777" w:rsidR="005A295E" w:rsidRPr="00861B15" w:rsidRDefault="005A295E" w:rsidP="00E363A7">
      <w:pPr>
        <w:ind w:left="220" w:hangingChars="100" w:hanging="220"/>
        <w:rPr>
          <w:rFonts w:asciiTheme="minorEastAsia" w:hAnsiTheme="minorEastAsia"/>
          <w:sz w:val="22"/>
          <w:szCs w:val="24"/>
        </w:rPr>
      </w:pPr>
    </w:p>
    <w:p w14:paraId="6ED59482" w14:textId="77777777" w:rsidR="00AA6B81" w:rsidRPr="00AA6B81" w:rsidRDefault="00AA6B81" w:rsidP="00AA6B81">
      <w:pPr>
        <w:pStyle w:val="a5"/>
        <w:rPr>
          <w:rFonts w:asciiTheme="minorEastAsia" w:hAnsiTheme="minorEastAsia"/>
          <w:b/>
          <w:sz w:val="24"/>
          <w:szCs w:val="24"/>
        </w:rPr>
      </w:pPr>
      <w:r w:rsidRPr="00AA6B81">
        <w:rPr>
          <w:rFonts w:asciiTheme="minorEastAsia" w:hAnsiTheme="minorEastAsia" w:hint="eastAsia"/>
          <w:b/>
          <w:sz w:val="24"/>
          <w:szCs w:val="24"/>
        </w:rPr>
        <w:t>以上</w:t>
      </w:r>
    </w:p>
    <w:p w14:paraId="7C7848A0" w14:textId="77777777" w:rsidR="00AA6B81" w:rsidRPr="00AA6B81" w:rsidRDefault="00AA6B81" w:rsidP="00AA6B81">
      <w:pPr>
        <w:pStyle w:val="a5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f"/>
        <w:tblW w:w="10490" w:type="dxa"/>
        <w:tblInd w:w="-5" w:type="dxa"/>
        <w:tblLook w:val="04A0" w:firstRow="1" w:lastRow="0" w:firstColumn="1" w:lastColumn="0" w:noHBand="0" w:noVBand="1"/>
      </w:tblPr>
      <w:tblGrid>
        <w:gridCol w:w="8204"/>
        <w:gridCol w:w="2286"/>
      </w:tblGrid>
      <w:tr w:rsidR="00AA6B81" w:rsidRPr="00AA6B81" w14:paraId="01213290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277681F3" w14:textId="61F2E914" w:rsidR="00AA6B81" w:rsidRPr="00AA6B81" w:rsidRDefault="005547DE" w:rsidP="004422B8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受託制作</w:t>
            </w:r>
            <w:r w:rsidR="004422B8">
              <w:rPr>
                <w:rFonts w:asciiTheme="minorEastAsia" w:hAnsiTheme="minorEastAsia"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08640BB1" w14:textId="01338DEA" w:rsidR="00AA6B81" w:rsidRPr="00AA6B81" w:rsidRDefault="00AA6B81" w:rsidP="00AA6B81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692FCB" w:rsidRPr="004422B8" w14:paraId="0CC00BDE" w14:textId="77777777" w:rsidTr="00072445">
        <w:trPr>
          <w:trHeight w:val="2170"/>
        </w:trPr>
        <w:tc>
          <w:tcPr>
            <w:tcW w:w="8204" w:type="dxa"/>
          </w:tcPr>
          <w:p w14:paraId="463BF39C" w14:textId="5BFC4B35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86" w:type="dxa"/>
          </w:tcPr>
          <w:p w14:paraId="04FD8410" w14:textId="77777777" w:rsidR="00692FCB" w:rsidRPr="00692FCB" w:rsidRDefault="00692FCB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56"/>
              </w:rPr>
            </w:pPr>
          </w:p>
        </w:tc>
      </w:tr>
      <w:tr w:rsidR="004422B8" w:rsidRPr="00AA6B81" w14:paraId="727540BE" w14:textId="77777777" w:rsidTr="00692FCB">
        <w:tc>
          <w:tcPr>
            <w:tcW w:w="8204" w:type="dxa"/>
            <w:shd w:val="clear" w:color="auto" w:fill="D9D9D9" w:themeFill="background1" w:themeFillShade="D9"/>
          </w:tcPr>
          <w:p w14:paraId="32B3D58B" w14:textId="28E7EC91" w:rsidR="004422B8" w:rsidRPr="00AA6B81" w:rsidRDefault="00663A0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指導メンバー・育成対象者　</w:t>
            </w:r>
            <w:r w:rsidR="004422B8"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2286" w:type="dxa"/>
            <w:shd w:val="clear" w:color="auto" w:fill="D9D9D9" w:themeFill="background1" w:themeFillShade="D9"/>
          </w:tcPr>
          <w:p w14:paraId="381400F3" w14:textId="77777777" w:rsidR="004422B8" w:rsidRPr="00AA6B81" w:rsidRDefault="004422B8" w:rsidP="003C78F0">
            <w:pPr>
              <w:pStyle w:val="a5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A6B81">
              <w:rPr>
                <w:rFonts w:asciiTheme="minorEastAsia" w:hAnsiTheme="minorEastAsia" w:hint="eastAsia"/>
                <w:b/>
                <w:sz w:val="24"/>
                <w:szCs w:val="24"/>
              </w:rPr>
              <w:t>押印</w:t>
            </w:r>
          </w:p>
        </w:tc>
      </w:tr>
      <w:tr w:rsidR="004422B8" w:rsidRPr="00AA6B81" w14:paraId="32F79BBC" w14:textId="77777777" w:rsidTr="00692FCB">
        <w:tc>
          <w:tcPr>
            <w:tcW w:w="8204" w:type="dxa"/>
          </w:tcPr>
          <w:p w14:paraId="44E41320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7CBE7E13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4422B8" w:rsidRPr="00AA6B81" w14:paraId="6B90B9D5" w14:textId="77777777" w:rsidTr="00692FCB">
        <w:tc>
          <w:tcPr>
            <w:tcW w:w="8204" w:type="dxa"/>
          </w:tcPr>
          <w:p w14:paraId="20C45559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70AFCCB" w14:textId="77777777" w:rsidR="004422B8" w:rsidRPr="00AA6B81" w:rsidRDefault="004422B8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5E75DA32" w14:textId="77777777" w:rsidTr="00692FCB">
        <w:tc>
          <w:tcPr>
            <w:tcW w:w="8204" w:type="dxa"/>
          </w:tcPr>
          <w:p w14:paraId="719D66B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3E79B732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6DC43615" w14:textId="77777777" w:rsidTr="00692FCB">
        <w:tc>
          <w:tcPr>
            <w:tcW w:w="8204" w:type="dxa"/>
          </w:tcPr>
          <w:p w14:paraId="6A40929E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4A45AB2A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3415620B" w14:textId="77777777" w:rsidTr="00692FCB">
        <w:tc>
          <w:tcPr>
            <w:tcW w:w="8204" w:type="dxa"/>
          </w:tcPr>
          <w:p w14:paraId="1B5BBCF1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296C2006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  <w:tr w:rsidR="00AA6B81" w:rsidRPr="00AA6B81" w14:paraId="46C7792C" w14:textId="77777777" w:rsidTr="00692FCB">
        <w:tc>
          <w:tcPr>
            <w:tcW w:w="8204" w:type="dxa"/>
          </w:tcPr>
          <w:p w14:paraId="335F0DFF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6"/>
              </w:rPr>
            </w:pPr>
          </w:p>
        </w:tc>
        <w:tc>
          <w:tcPr>
            <w:tcW w:w="2286" w:type="dxa"/>
          </w:tcPr>
          <w:p w14:paraId="60A8CCD9" w14:textId="77777777" w:rsidR="00AA6B81" w:rsidRPr="00AA6B81" w:rsidRDefault="00AA6B81" w:rsidP="00AA6B81">
            <w:pPr>
              <w:pStyle w:val="a5"/>
              <w:jc w:val="left"/>
              <w:rPr>
                <w:rFonts w:asciiTheme="minorEastAsia" w:hAnsiTheme="minorEastAsia"/>
                <w:sz w:val="28"/>
                <w:szCs w:val="24"/>
              </w:rPr>
            </w:pPr>
          </w:p>
        </w:tc>
      </w:tr>
    </w:tbl>
    <w:p w14:paraId="4EDA8017" w14:textId="77777777" w:rsidR="00AA6B81" w:rsidRPr="00AA6B81" w:rsidRDefault="00AA6B81" w:rsidP="008B7EEC">
      <w:pPr>
        <w:rPr>
          <w:rFonts w:asciiTheme="minorEastAsia" w:hAnsiTheme="minorEastAsia"/>
        </w:rPr>
      </w:pPr>
    </w:p>
    <w:sectPr w:rsidR="00AA6B81" w:rsidRPr="00AA6B81" w:rsidSect="004422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873DE" w14:textId="77777777" w:rsidR="00C51A64" w:rsidRDefault="00C51A64" w:rsidP="00653CD6">
      <w:r>
        <w:separator/>
      </w:r>
    </w:p>
  </w:endnote>
  <w:endnote w:type="continuationSeparator" w:id="0">
    <w:p w14:paraId="1FA1BDF9" w14:textId="77777777" w:rsidR="00C51A64" w:rsidRDefault="00C51A64" w:rsidP="0065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237BB" w14:textId="77777777" w:rsidR="00C51A64" w:rsidRDefault="00C51A64" w:rsidP="00653CD6">
      <w:r>
        <w:separator/>
      </w:r>
    </w:p>
  </w:footnote>
  <w:footnote w:type="continuationSeparator" w:id="0">
    <w:p w14:paraId="37C2027C" w14:textId="77777777" w:rsidR="00C51A64" w:rsidRDefault="00C51A64" w:rsidP="00653CD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">
    <w15:presenceInfo w15:providerId="None" w15:userId="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C"/>
    <w:rsid w:val="000114A2"/>
    <w:rsid w:val="000E3523"/>
    <w:rsid w:val="00116484"/>
    <w:rsid w:val="00225F9C"/>
    <w:rsid w:val="003330F4"/>
    <w:rsid w:val="0033442A"/>
    <w:rsid w:val="003D46CD"/>
    <w:rsid w:val="00422467"/>
    <w:rsid w:val="004422B8"/>
    <w:rsid w:val="00462E48"/>
    <w:rsid w:val="00467FB3"/>
    <w:rsid w:val="00521412"/>
    <w:rsid w:val="005547DE"/>
    <w:rsid w:val="005A295E"/>
    <w:rsid w:val="005B7528"/>
    <w:rsid w:val="00653CD6"/>
    <w:rsid w:val="00663A08"/>
    <w:rsid w:val="00692FCB"/>
    <w:rsid w:val="007803A3"/>
    <w:rsid w:val="00805AA9"/>
    <w:rsid w:val="00861B15"/>
    <w:rsid w:val="008906AC"/>
    <w:rsid w:val="008B7EEC"/>
    <w:rsid w:val="008C72EA"/>
    <w:rsid w:val="00990CE0"/>
    <w:rsid w:val="00A93213"/>
    <w:rsid w:val="00A97EF7"/>
    <w:rsid w:val="00AA6B81"/>
    <w:rsid w:val="00B363A0"/>
    <w:rsid w:val="00C47485"/>
    <w:rsid w:val="00C51150"/>
    <w:rsid w:val="00C51A64"/>
    <w:rsid w:val="00D14E04"/>
    <w:rsid w:val="00D571DF"/>
    <w:rsid w:val="00E363A7"/>
    <w:rsid w:val="00E51488"/>
    <w:rsid w:val="00E954A9"/>
    <w:rsid w:val="00F27448"/>
    <w:rsid w:val="00F3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1CFF2"/>
  <w15:chartTrackingRefBased/>
  <w15:docId w15:val="{953EC83F-D393-46BC-A1AB-FEB9F522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7EEC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B7EEC"/>
    <w:rPr>
      <w:szCs w:val="21"/>
    </w:rPr>
  </w:style>
  <w:style w:type="paragraph" w:styleId="a5">
    <w:name w:val="Closing"/>
    <w:basedOn w:val="a"/>
    <w:link w:val="a6"/>
    <w:uiPriority w:val="99"/>
    <w:unhideWhenUsed/>
    <w:rsid w:val="008B7EEC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B7EEC"/>
    <w:rPr>
      <w:szCs w:val="21"/>
    </w:rPr>
  </w:style>
  <w:style w:type="character" w:styleId="a7">
    <w:name w:val="annotation reference"/>
    <w:basedOn w:val="a0"/>
    <w:uiPriority w:val="99"/>
    <w:semiHidden/>
    <w:unhideWhenUsed/>
    <w:rsid w:val="00B363A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363A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363A0"/>
  </w:style>
  <w:style w:type="paragraph" w:styleId="aa">
    <w:name w:val="annotation subject"/>
    <w:basedOn w:val="a8"/>
    <w:next w:val="a8"/>
    <w:link w:val="ab"/>
    <w:uiPriority w:val="99"/>
    <w:semiHidden/>
    <w:unhideWhenUsed/>
    <w:rsid w:val="00B363A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363A0"/>
    <w:rPr>
      <w:b/>
      <w:bCs/>
    </w:rPr>
  </w:style>
  <w:style w:type="paragraph" w:styleId="ac">
    <w:name w:val="Revision"/>
    <w:hidden/>
    <w:uiPriority w:val="99"/>
    <w:semiHidden/>
    <w:rsid w:val="00B363A0"/>
  </w:style>
  <w:style w:type="paragraph" w:styleId="ad">
    <w:name w:val="Balloon Text"/>
    <w:basedOn w:val="a"/>
    <w:link w:val="ae"/>
    <w:uiPriority w:val="99"/>
    <w:semiHidden/>
    <w:unhideWhenUsed/>
    <w:rsid w:val="00B36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363A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AA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53CD6"/>
  </w:style>
  <w:style w:type="paragraph" w:styleId="af2">
    <w:name w:val="footer"/>
    <w:basedOn w:val="a"/>
    <w:link w:val="af3"/>
    <w:uiPriority w:val="99"/>
    <w:unhideWhenUsed/>
    <w:rsid w:val="00653CD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5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2</cp:revision>
  <cp:lastPrinted>2019-04-24T01:28:00Z</cp:lastPrinted>
  <dcterms:created xsi:type="dcterms:W3CDTF">2021-05-21T03:30:00Z</dcterms:created>
  <dcterms:modified xsi:type="dcterms:W3CDTF">2021-05-21T03:30:00Z</dcterms:modified>
</cp:coreProperties>
</file>