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5691A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453E0434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132F74B0" w14:textId="77777777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　委託事業</w:t>
      </w:r>
    </w:p>
    <w:p w14:paraId="1E9C358B" w14:textId="6E908A6B" w:rsidR="007A346D" w:rsidRPr="00A01A2E" w:rsidDel="00290469" w:rsidRDefault="00446F79">
      <w:pPr>
        <w:jc w:val="center"/>
        <w:rPr>
          <w:del w:id="0" w:author="作成者"/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</w:rPr>
        <w:t>令和</w:t>
      </w:r>
      <w:r w:rsidR="006416C2">
        <w:rPr>
          <w:rFonts w:asciiTheme="minorEastAsia" w:hAnsiTheme="minorEastAsia" w:hint="eastAsia"/>
          <w:b/>
          <w:sz w:val="36"/>
        </w:rPr>
        <w:t>３</w:t>
      </w:r>
      <w:r w:rsidR="007A346D" w:rsidRPr="00A01A2E">
        <w:rPr>
          <w:rFonts w:asciiTheme="minorEastAsia" w:hAnsiTheme="minorEastAsia" w:hint="eastAsia"/>
          <w:b/>
          <w:sz w:val="36"/>
        </w:rPr>
        <w:t xml:space="preserve">年度　</w:t>
      </w:r>
      <w:ins w:id="1" w:author="作成者">
        <w:r w:rsidR="00290469" w:rsidRPr="001B234D">
          <w:rPr>
            <w:rFonts w:asciiTheme="minorEastAsia" w:hAnsiTheme="minorEastAsia" w:hint="eastAsia"/>
            <w:b/>
            <w:sz w:val="36"/>
            <w:szCs w:val="36"/>
          </w:rPr>
          <w:t>アニメーション人材育成調査研究事業</w:t>
        </w:r>
      </w:ins>
      <w:commentRangeStart w:id="2"/>
      <w:commentRangeStart w:id="3"/>
      <w:del w:id="4" w:author="作成者">
        <w:r w:rsidR="007A346D" w:rsidRPr="00A01A2E" w:rsidDel="00290469">
          <w:rPr>
            <w:rFonts w:asciiTheme="minorEastAsia" w:hAnsiTheme="minorEastAsia" w:hint="eastAsia"/>
            <w:b/>
            <w:sz w:val="36"/>
          </w:rPr>
          <w:delText>若手アニメーター等人材育成事業</w:delText>
        </w:r>
      </w:del>
      <w:commentRangeEnd w:id="2"/>
      <w:r w:rsidR="00796F1B">
        <w:rPr>
          <w:rStyle w:val="ae"/>
        </w:rPr>
        <w:commentReference w:id="2"/>
      </w:r>
      <w:commentRangeEnd w:id="3"/>
      <w:r w:rsidR="002F791E">
        <w:rPr>
          <w:rStyle w:val="ae"/>
        </w:rPr>
        <w:commentReference w:id="3"/>
      </w:r>
    </w:p>
    <w:p w14:paraId="69BEE96A" w14:textId="77777777" w:rsidR="007A346D" w:rsidRPr="00446F79" w:rsidRDefault="007A346D">
      <w:pPr>
        <w:jc w:val="center"/>
        <w:rPr>
          <w:rFonts w:asciiTheme="minorEastAsia" w:hAnsiTheme="minorEastAsia"/>
        </w:rPr>
        <w:pPrChange w:id="5" w:author="作成者">
          <w:pPr/>
        </w:pPrChange>
      </w:pPr>
    </w:p>
    <w:p w14:paraId="5C0D7221" w14:textId="406EE1C5" w:rsidR="007A346D" w:rsidRPr="00A01A2E" w:rsidRDefault="00C42592" w:rsidP="007A346D">
      <w:pPr>
        <w:jc w:val="center"/>
        <w:rPr>
          <w:rFonts w:asciiTheme="minorEastAsia" w:hAnsiTheme="minorEastAsia"/>
          <w:b/>
          <w:sz w:val="44"/>
        </w:rPr>
      </w:pPr>
      <w:r w:rsidRPr="00F43039">
        <w:rPr>
          <w:rFonts w:asciiTheme="minorEastAsia" w:hAnsiTheme="minorEastAsia"/>
          <w:noProof/>
          <w:szCs w:val="21"/>
          <w:lang w:val="en-US"/>
        </w:rPr>
        <w:drawing>
          <wp:inline distT="0" distB="0" distL="0" distR="0" wp14:anchorId="78D82279" wp14:editId="16AF68FB">
            <wp:extent cx="4000500" cy="1478280"/>
            <wp:effectExtent l="0" t="0" r="0" b="7620"/>
            <wp:docPr id="2" name="図 2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 が含まれている画像&#10;&#10;自動的に生成された説明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0480A" w14:textId="509B9B97" w:rsidR="007A346D" w:rsidRPr="001E6764" w:rsidRDefault="00517B9C" w:rsidP="007A346D">
      <w:pPr>
        <w:jc w:val="center"/>
        <w:rPr>
          <w:rFonts w:asciiTheme="minorEastAsia" w:hAnsiTheme="minorEastAsia"/>
          <w:b/>
          <w:sz w:val="40"/>
          <w:szCs w:val="40"/>
        </w:rPr>
      </w:pPr>
      <w:r>
        <w:rPr>
          <w:rFonts w:asciiTheme="minorEastAsia" w:hAnsiTheme="minorEastAsia" w:hint="eastAsia"/>
          <w:b/>
          <w:sz w:val="40"/>
          <w:szCs w:val="40"/>
        </w:rPr>
        <w:t>個人略歴（様式</w:t>
      </w:r>
      <w:r w:rsidR="002573CB">
        <w:rPr>
          <w:rFonts w:asciiTheme="minorEastAsia" w:hAnsiTheme="minorEastAsia" w:hint="eastAsia"/>
          <w:b/>
          <w:sz w:val="40"/>
          <w:szCs w:val="40"/>
        </w:rPr>
        <w:t>４</w:t>
      </w:r>
      <w:r>
        <w:rPr>
          <w:rFonts w:asciiTheme="minorEastAsia" w:hAnsiTheme="minorEastAsia" w:hint="eastAsia"/>
          <w:b/>
          <w:sz w:val="40"/>
          <w:szCs w:val="40"/>
        </w:rPr>
        <w:t>）</w:t>
      </w:r>
    </w:p>
    <w:p w14:paraId="59385843" w14:textId="77777777" w:rsidR="007A346D" w:rsidRPr="00A01A2E" w:rsidRDefault="007A346D" w:rsidP="007A346D">
      <w:pPr>
        <w:rPr>
          <w:rFonts w:asciiTheme="minorEastAsia" w:hAnsiTheme="minorEastAsia"/>
        </w:rPr>
      </w:pPr>
    </w:p>
    <w:p w14:paraId="619ED7C2" w14:textId="77777777" w:rsidR="007A346D" w:rsidRDefault="007A346D" w:rsidP="007A346D">
      <w:pPr>
        <w:rPr>
          <w:rFonts w:asciiTheme="minorEastAsia" w:hAnsiTheme="minorEastAsia"/>
        </w:rPr>
      </w:pPr>
    </w:p>
    <w:p w14:paraId="25C80A04" w14:textId="77777777" w:rsidR="007A346D" w:rsidRDefault="007A346D" w:rsidP="007A346D">
      <w:pPr>
        <w:rPr>
          <w:rFonts w:asciiTheme="minorEastAsia" w:hAnsiTheme="minorEastAsia"/>
        </w:rPr>
      </w:pPr>
    </w:p>
    <w:p w14:paraId="1BE42F7B" w14:textId="77777777" w:rsidR="007A346D" w:rsidRDefault="007A346D" w:rsidP="007A346D">
      <w:pPr>
        <w:rPr>
          <w:rFonts w:asciiTheme="minorEastAsia" w:hAnsiTheme="minorEastAsia"/>
        </w:rPr>
      </w:pPr>
    </w:p>
    <w:p w14:paraId="399EFC89" w14:textId="77777777" w:rsidR="007A346D" w:rsidRDefault="007A346D" w:rsidP="007A346D">
      <w:pPr>
        <w:rPr>
          <w:rFonts w:asciiTheme="minorEastAsia" w:hAnsiTheme="minorEastAsia"/>
        </w:rPr>
      </w:pPr>
    </w:p>
    <w:p w14:paraId="234AEF7C" w14:textId="0F630DB6" w:rsidR="007A346D" w:rsidRDefault="007A346D" w:rsidP="007A346D">
      <w:pPr>
        <w:rPr>
          <w:rFonts w:asciiTheme="minorEastAsia" w:hAnsiTheme="minorEastAsia"/>
        </w:rPr>
      </w:pPr>
    </w:p>
    <w:p w14:paraId="6611B477" w14:textId="77777777" w:rsidR="00C42592" w:rsidRDefault="00C42592" w:rsidP="007A346D">
      <w:pPr>
        <w:rPr>
          <w:rFonts w:asciiTheme="minorEastAsia" w:hAnsiTheme="minorEastAsia"/>
        </w:rPr>
      </w:pPr>
    </w:p>
    <w:p w14:paraId="17A92CE2" w14:textId="28089EF4" w:rsidR="00C42592" w:rsidRDefault="00C42592" w:rsidP="007A346D">
      <w:pPr>
        <w:rPr>
          <w:rFonts w:asciiTheme="minorEastAsia" w:hAnsiTheme="minorEastAsia"/>
        </w:rPr>
      </w:pPr>
    </w:p>
    <w:p w14:paraId="6DC6C709" w14:textId="7DCEA0A6" w:rsidR="00C42592" w:rsidRDefault="00C42592" w:rsidP="007A346D">
      <w:pPr>
        <w:rPr>
          <w:rFonts w:asciiTheme="minorEastAsia" w:hAnsiTheme="minorEastAsia"/>
        </w:rPr>
      </w:pPr>
    </w:p>
    <w:p w14:paraId="7AF5EE39" w14:textId="77777777" w:rsidR="00C42592" w:rsidRDefault="00C42592" w:rsidP="007A346D">
      <w:pPr>
        <w:rPr>
          <w:rFonts w:asciiTheme="minorEastAsia" w:hAnsiTheme="minorEastAsia"/>
        </w:rPr>
      </w:pPr>
    </w:p>
    <w:p w14:paraId="72A7BCF3" w14:textId="77777777" w:rsidR="00C42592" w:rsidRDefault="00C42592" w:rsidP="007A346D">
      <w:pPr>
        <w:rPr>
          <w:rFonts w:asciiTheme="minorEastAsia" w:hAnsiTheme="minorEastAsia"/>
        </w:rPr>
      </w:pPr>
    </w:p>
    <w:p w14:paraId="196494EF" w14:textId="77777777" w:rsidR="00E16FEA" w:rsidRDefault="00E16FEA" w:rsidP="007A346D">
      <w:pPr>
        <w:jc w:val="center"/>
        <w:rPr>
          <w:rFonts w:asciiTheme="minorEastAsia" w:hAnsiTheme="minorEastAsia"/>
        </w:rPr>
      </w:pPr>
    </w:p>
    <w:p w14:paraId="0A4D94B8" w14:textId="03BFA3D3" w:rsidR="007A346D" w:rsidRDefault="007A346D" w:rsidP="007A346D">
      <w:pPr>
        <w:jc w:val="center"/>
        <w:rPr>
          <w:rFonts w:asciiTheme="minorEastAsia" w:hAnsiTheme="minorEastAsia"/>
        </w:rPr>
      </w:pPr>
    </w:p>
    <w:p w14:paraId="565A34A4" w14:textId="69FC9244" w:rsidR="007A346D" w:rsidRDefault="007A346D" w:rsidP="00A33ABD">
      <w:pPr>
        <w:jc w:val="left"/>
        <w:rPr>
          <w:rFonts w:ascii="ＭＳ 明朝" w:hAnsi="ＭＳ 明朝"/>
          <w:sz w:val="16"/>
        </w:rPr>
      </w:pPr>
      <w:r>
        <w:rPr>
          <w:rFonts w:asciiTheme="minorEastAsia" w:hAnsiTheme="minorEastAsia"/>
          <w:noProof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8C2A3C" wp14:editId="4B200D66">
                <wp:simplePos x="0" y="0"/>
                <wp:positionH relativeFrom="margin">
                  <wp:posOffset>834390</wp:posOffset>
                </wp:positionH>
                <wp:positionV relativeFrom="paragraph">
                  <wp:posOffset>149225</wp:posOffset>
                </wp:positionV>
                <wp:extent cx="5133340" cy="2924175"/>
                <wp:effectExtent l="0" t="0" r="10160" b="28575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340" cy="292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5CF8A" w14:textId="77777777" w:rsidR="00AC07AA" w:rsidRPr="005074AC" w:rsidRDefault="00AC07AA" w:rsidP="00AC07AA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0987B428" w14:textId="77777777" w:rsidR="00AC07AA" w:rsidRPr="00EE5C5F" w:rsidRDefault="00AC07AA" w:rsidP="00AC07AA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 w:val="18"/>
                                <w:szCs w:val="21"/>
                              </w:rPr>
                            </w:pPr>
                          </w:p>
                          <w:p w14:paraId="6065C74F" w14:textId="77777777" w:rsidR="00C42592" w:rsidRPr="00CF5B67" w:rsidRDefault="00C42592" w:rsidP="00C42592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あにめのたね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3B9C128B" w14:textId="77777777" w:rsidR="00C42592" w:rsidRPr="00397E98" w:rsidRDefault="00C42592" w:rsidP="00C42592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6D802719" w14:textId="77777777" w:rsidR="00C42592" w:rsidRPr="001C5E9C" w:rsidRDefault="00C42592" w:rsidP="00C42592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/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木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須大輔</w:t>
                            </w:r>
                          </w:p>
                          <w:p w14:paraId="6868EAA8" w14:textId="77777777" w:rsidR="00C42592" w:rsidRPr="001C5E9C" w:rsidRDefault="00C42592" w:rsidP="00C42592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</w:t>
                            </w:r>
                          </w:p>
                          <w:p w14:paraId="1BFF238C" w14:textId="77777777" w:rsidR="00C42592" w:rsidRPr="001C5E9C" w:rsidRDefault="00C42592" w:rsidP="00C42592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一般社団法人日本動画協会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（AJA）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 xml:space="preserve"> Web: </w:t>
                            </w:r>
                            <w:r w:rsidRPr="00CA6E33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https://aja.gr.jp</w:t>
                            </w:r>
                          </w:p>
                          <w:p w14:paraId="260376A5" w14:textId="77777777" w:rsidR="00C42592" w:rsidRDefault="00C42592" w:rsidP="00C42592">
                            <w:pPr>
                              <w:ind w:firstLineChars="200" w:firstLine="400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募集案内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提出書類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一式等は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、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上記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公式サイト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よりダウンロ－ドできます。</w:t>
                            </w:r>
                          </w:p>
                          <w:p w14:paraId="6DEB680A" w14:textId="1EDC7381" w:rsidR="00C42592" w:rsidRDefault="00C42592" w:rsidP="00C42592">
                            <w:pPr>
                              <w:ind w:firstLineChars="200" w:firstLine="420"/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■応募締切は、令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和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３年６月２</w:t>
                            </w:r>
                            <w:ins w:id="6" w:author="作成者">
                              <w:r w:rsidR="00A404E6">
                                <w:rPr>
                                  <w:rFonts w:asciiTheme="minorEastAsia" w:hAnsiTheme="minorEastAsia" w:cs="ＭＳ Ｐゴシック" w:hint="eastAsia"/>
                                  <w:szCs w:val="21"/>
                                </w:rPr>
                                <w:t>４</w:t>
                              </w:r>
                            </w:ins>
                            <w:del w:id="7" w:author="作成者">
                              <w:r w:rsidDel="00A404E6">
                                <w:rPr>
                                  <w:rFonts w:asciiTheme="minorEastAsia" w:hAnsiTheme="minorEastAsia" w:cs="ＭＳ Ｐゴシック" w:hint="eastAsia"/>
                                  <w:szCs w:val="21"/>
                                </w:rPr>
                                <w:delText>１</w:delText>
                              </w:r>
                            </w:del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日(</w:t>
                            </w:r>
                            <w:ins w:id="8" w:author="作成者">
                              <w:r w:rsidR="00A404E6">
                                <w:rPr>
                                  <w:rFonts w:asciiTheme="minorEastAsia" w:hAnsiTheme="minorEastAsia" w:cs="ＭＳ Ｐゴシック" w:hint="eastAsia"/>
                                  <w:szCs w:val="21"/>
                                </w:rPr>
                                <w:t>木</w:t>
                              </w:r>
                            </w:ins>
                            <w:del w:id="9" w:author="作成者">
                              <w:r w:rsidDel="00A404E6">
                                <w:rPr>
                                  <w:rFonts w:asciiTheme="minorEastAsia" w:hAnsiTheme="minorEastAsia" w:cs="ＭＳ Ｐゴシック" w:hint="eastAsia"/>
                                  <w:szCs w:val="21"/>
                                </w:rPr>
                                <w:delText>月</w:delText>
                              </w:r>
                            </w:del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)１</w:t>
                            </w:r>
                            <w:ins w:id="10" w:author="作成者">
                              <w:r w:rsidR="00A404E6">
                                <w:rPr>
                                  <w:rFonts w:asciiTheme="minorEastAsia" w:hAnsiTheme="minorEastAsia" w:cs="ＭＳ Ｐゴシック" w:hint="eastAsia"/>
                                  <w:szCs w:val="21"/>
                                </w:rPr>
                                <w:t>７</w:t>
                              </w:r>
                            </w:ins>
                            <w:del w:id="11" w:author="作成者">
                              <w:r w:rsidDel="00A404E6">
                                <w:rPr>
                                  <w:rFonts w:asciiTheme="minorEastAsia" w:hAnsiTheme="minorEastAsia" w:cs="ＭＳ Ｐゴシック" w:hint="eastAsia"/>
                                  <w:szCs w:val="21"/>
                                </w:rPr>
                                <w:delText>８</w:delText>
                              </w:r>
                            </w:del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時です。</w:t>
                            </w:r>
                          </w:p>
                          <w:p w14:paraId="46505543" w14:textId="12E3C9E7" w:rsidR="00C42592" w:rsidRPr="00C42592" w:rsidRDefault="00C42592" w:rsidP="006416C2">
                            <w:pPr>
                              <w:ind w:firstLineChars="200" w:firstLine="420"/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</w:p>
                          <w:p w14:paraId="23789F92" w14:textId="77777777" w:rsidR="00C42592" w:rsidRDefault="00C42592" w:rsidP="00C42592">
                            <w:pPr>
                              <w:ind w:firstLineChars="200" w:firstLine="420"/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</w:p>
                          <w:p w14:paraId="79E36319" w14:textId="5EF2CB93" w:rsidR="00C42592" w:rsidRPr="00933C3B" w:rsidRDefault="00C42592" w:rsidP="00C42592">
                            <w:pPr>
                              <w:ind w:firstLineChars="200" w:firstLine="420"/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※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本様式に沿って応募書類をご準備ください。</w:t>
                            </w:r>
                          </w:p>
                          <w:p w14:paraId="235DC246" w14:textId="77777777" w:rsidR="00C42592" w:rsidRPr="00933C3B" w:rsidRDefault="00C42592" w:rsidP="00C42592">
                            <w:pPr>
                              <w:ind w:firstLineChars="200" w:firstLine="420"/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※手書きではなく、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パソコン等で作成してもかまいません。</w:t>
                            </w:r>
                          </w:p>
                          <w:p w14:paraId="47C55F3C" w14:textId="77777777" w:rsidR="00C42592" w:rsidRPr="00C42592" w:rsidRDefault="00C42592" w:rsidP="006416C2">
                            <w:pPr>
                              <w:ind w:firstLineChars="200" w:firstLine="420"/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C2A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65.7pt;margin-top:11.75pt;width:404.2pt;height:23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">
                <v:textbox>
                  <w:txbxContent>
                    <w:p w14:paraId="34D5CF8A" w14:textId="77777777" w:rsidR="00AC07AA" w:rsidRPr="005074AC" w:rsidRDefault="00AC07AA" w:rsidP="00AC07AA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0987B428" w14:textId="77777777" w:rsidR="00AC07AA" w:rsidRPr="00EE5C5F" w:rsidRDefault="00AC07AA" w:rsidP="00AC07AA">
                      <w:pPr>
                        <w:jc w:val="center"/>
                        <w:rPr>
                          <w:rFonts w:asciiTheme="minorEastAsia" w:hAnsiTheme="minorEastAsia" w:cs="ＭＳ Ｐゴシック"/>
                          <w:sz w:val="18"/>
                          <w:szCs w:val="21"/>
                        </w:rPr>
                      </w:pPr>
                    </w:p>
                    <w:p w14:paraId="6065C74F" w14:textId="77777777" w:rsidR="00C42592" w:rsidRPr="00CF5B67" w:rsidRDefault="00C42592" w:rsidP="00C42592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</w:t>
                      </w:r>
                      <w:r>
                        <w:rPr>
                          <w:rFonts w:asciiTheme="minorEastAsia" w:hAnsiTheme="minorEastAsia" w:hint="eastAsia"/>
                        </w:rPr>
                        <w:t>あにめのたね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3B9C128B" w14:textId="77777777" w:rsidR="00C42592" w:rsidRPr="00397E98" w:rsidRDefault="00C42592" w:rsidP="00C42592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6D802719" w14:textId="77777777" w:rsidR="00C42592" w:rsidRPr="001C5E9C" w:rsidRDefault="00C42592" w:rsidP="00C42592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/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木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須大輔</w:t>
                      </w:r>
                    </w:p>
                    <w:p w14:paraId="6868EAA8" w14:textId="77777777" w:rsidR="00C42592" w:rsidRPr="001C5E9C" w:rsidRDefault="00C42592" w:rsidP="00C42592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</w:t>
                      </w:r>
                    </w:p>
                    <w:p w14:paraId="1BFF238C" w14:textId="77777777" w:rsidR="00C42592" w:rsidRPr="001C5E9C" w:rsidRDefault="00C42592" w:rsidP="00C42592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一般社団法人日本動画協会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（AJA）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 xml:space="preserve"> Web: </w:t>
                      </w:r>
                      <w:r w:rsidRPr="00CA6E33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https://aja.gr.jp</w:t>
                      </w:r>
                    </w:p>
                    <w:p w14:paraId="260376A5" w14:textId="77777777" w:rsidR="00C42592" w:rsidRDefault="00C42592" w:rsidP="00C42592">
                      <w:pPr>
                        <w:ind w:firstLineChars="200" w:firstLine="400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募集案内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提出書類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一式等は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、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上記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公式サイト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よりダウンロ－ドできます。</w:t>
                      </w:r>
                    </w:p>
                    <w:p w14:paraId="6DEB680A" w14:textId="1EDC7381" w:rsidR="00C42592" w:rsidRDefault="00C42592" w:rsidP="00C42592">
                      <w:pPr>
                        <w:ind w:firstLineChars="200" w:firstLine="420"/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■応募締切は、令</w:t>
                      </w:r>
                      <w:r>
                        <w:rPr>
                          <w:rFonts w:asciiTheme="minorEastAsia" w:hAnsiTheme="minorEastAsia" w:cs="ＭＳ Ｐゴシック"/>
                          <w:szCs w:val="21"/>
                        </w:rPr>
                        <w:t>和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３年６月２</w:t>
                      </w:r>
                      <w:ins w:id="12" w:author="作成者">
                        <w:r w:rsidR="00A404E6">
                          <w:rPr>
                            <w:rFonts w:asciiTheme="minorEastAsia" w:hAnsiTheme="minorEastAsia" w:cs="ＭＳ Ｐゴシック" w:hint="eastAsia"/>
                            <w:szCs w:val="21"/>
                          </w:rPr>
                          <w:t>４</w:t>
                        </w:r>
                      </w:ins>
                      <w:del w:id="13" w:author="作成者">
                        <w:r w:rsidDel="00A404E6">
                          <w:rPr>
                            <w:rFonts w:asciiTheme="minorEastAsia" w:hAnsiTheme="minorEastAsia" w:cs="ＭＳ Ｐゴシック" w:hint="eastAsia"/>
                            <w:szCs w:val="21"/>
                          </w:rPr>
                          <w:delText>１</w:delText>
                        </w:r>
                      </w:del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日(</w:t>
                      </w:r>
                      <w:ins w:id="14" w:author="作成者">
                        <w:r w:rsidR="00A404E6">
                          <w:rPr>
                            <w:rFonts w:asciiTheme="minorEastAsia" w:hAnsiTheme="minorEastAsia" w:cs="ＭＳ Ｐゴシック" w:hint="eastAsia"/>
                            <w:szCs w:val="21"/>
                          </w:rPr>
                          <w:t>木</w:t>
                        </w:r>
                      </w:ins>
                      <w:del w:id="15" w:author="作成者">
                        <w:r w:rsidDel="00A404E6">
                          <w:rPr>
                            <w:rFonts w:asciiTheme="minorEastAsia" w:hAnsiTheme="minorEastAsia" w:cs="ＭＳ Ｐゴシック" w:hint="eastAsia"/>
                            <w:szCs w:val="21"/>
                          </w:rPr>
                          <w:delText>月</w:delText>
                        </w:r>
                      </w:del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)１</w:t>
                      </w:r>
                      <w:ins w:id="16" w:author="作成者">
                        <w:r w:rsidR="00A404E6">
                          <w:rPr>
                            <w:rFonts w:asciiTheme="minorEastAsia" w:hAnsiTheme="minorEastAsia" w:cs="ＭＳ Ｐゴシック" w:hint="eastAsia"/>
                            <w:szCs w:val="21"/>
                          </w:rPr>
                          <w:t>７</w:t>
                        </w:r>
                      </w:ins>
                      <w:del w:id="17" w:author="作成者">
                        <w:r w:rsidDel="00A404E6">
                          <w:rPr>
                            <w:rFonts w:asciiTheme="minorEastAsia" w:hAnsiTheme="minorEastAsia" w:cs="ＭＳ Ｐゴシック" w:hint="eastAsia"/>
                            <w:szCs w:val="21"/>
                          </w:rPr>
                          <w:delText>８</w:delText>
                        </w:r>
                      </w:del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時です。</w:t>
                      </w:r>
                    </w:p>
                    <w:p w14:paraId="46505543" w14:textId="12E3C9E7" w:rsidR="00C42592" w:rsidRPr="00C42592" w:rsidRDefault="00C42592" w:rsidP="006416C2">
                      <w:pPr>
                        <w:ind w:firstLineChars="200" w:firstLine="420"/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</w:p>
                    <w:p w14:paraId="23789F92" w14:textId="77777777" w:rsidR="00C42592" w:rsidRDefault="00C42592" w:rsidP="00C42592">
                      <w:pPr>
                        <w:ind w:firstLineChars="200" w:firstLine="420"/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</w:p>
                    <w:p w14:paraId="79E36319" w14:textId="5EF2CB93" w:rsidR="00C42592" w:rsidRPr="00933C3B" w:rsidRDefault="00C42592" w:rsidP="00C42592">
                      <w:pPr>
                        <w:ind w:firstLineChars="200" w:firstLine="420"/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※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本様式に沿って応募書類をご準備ください。</w:t>
                      </w:r>
                    </w:p>
                    <w:p w14:paraId="235DC246" w14:textId="77777777" w:rsidR="00C42592" w:rsidRPr="00933C3B" w:rsidRDefault="00C42592" w:rsidP="00C42592">
                      <w:pPr>
                        <w:ind w:firstLineChars="200" w:firstLine="420"/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※手書きではなく、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パソコン等で作成してもかまいません。</w:t>
                      </w:r>
                    </w:p>
                    <w:p w14:paraId="47C55F3C" w14:textId="77777777" w:rsidR="00C42592" w:rsidRPr="00C42592" w:rsidRDefault="00C42592" w:rsidP="006416C2">
                      <w:pPr>
                        <w:ind w:firstLineChars="200" w:firstLine="420"/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DA2538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76AC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5EB0DD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57E305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0512626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D553A85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9B2CFE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BDE3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67AB34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C3BD29B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E0B3FC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09B7DD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83800F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78AE03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5C8BD5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1150CF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9E854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6C5EDE" w14:textId="50451FA8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B80559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655FA398" w14:textId="1755D632" w:rsidR="007A346D" w:rsidRDefault="007A346D" w:rsidP="00A33ABD">
      <w:pPr>
        <w:jc w:val="left"/>
        <w:rPr>
          <w:ins w:id="18" w:author="作成者"/>
          <w:rFonts w:ascii="ＭＳ 明朝" w:hAnsi="ＭＳ 明朝"/>
          <w:sz w:val="16"/>
        </w:rPr>
      </w:pPr>
    </w:p>
    <w:p w14:paraId="5306EA8B" w14:textId="77777777" w:rsidR="002F791E" w:rsidRDefault="002F791E" w:rsidP="00A33ABD">
      <w:pPr>
        <w:jc w:val="left"/>
        <w:rPr>
          <w:rFonts w:ascii="ＭＳ 明朝" w:hAnsi="ＭＳ 明朝"/>
          <w:sz w:val="16"/>
        </w:rPr>
      </w:pPr>
    </w:p>
    <w:p w14:paraId="2113EB17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F52E046" w14:textId="342CCC84" w:rsidR="00DD262C" w:rsidRPr="002F791E" w:rsidRDefault="007A0E96">
      <w:pPr>
        <w:jc w:val="center"/>
        <w:rPr>
          <w:rFonts w:ascii="ＭＳ 明朝" w:hAnsi="ＭＳ 明朝"/>
          <w:sz w:val="16"/>
          <w:rPrChange w:id="19" w:author="作成者">
            <w:rPr>
              <w:rFonts w:ascii="ＭＳ 明朝" w:hAnsi="ＭＳ 明朝"/>
              <w:b/>
              <w:sz w:val="16"/>
            </w:rPr>
          </w:rPrChange>
        </w:rPr>
        <w:pPrChange w:id="20" w:author="作成者">
          <w:pPr>
            <w:jc w:val="left"/>
          </w:pPr>
        </w:pPrChange>
      </w:pPr>
      <w:r w:rsidRPr="002F791E">
        <w:rPr>
          <w:rFonts w:ascii="ＭＳ 明朝" w:hAnsi="ＭＳ 明朝" w:hint="eastAsia"/>
          <w:sz w:val="16"/>
        </w:rPr>
        <w:lastRenderedPageBreak/>
        <w:t>文化庁</w:t>
      </w:r>
      <w:r w:rsidRPr="002F791E">
        <w:rPr>
          <w:rFonts w:ascii="ＭＳ 明朝" w:hAnsi="ＭＳ 明朝"/>
          <w:sz w:val="16"/>
        </w:rPr>
        <w:t xml:space="preserve"> </w:t>
      </w:r>
      <w:r w:rsidRPr="002F791E">
        <w:rPr>
          <w:rFonts w:ascii="ＭＳ 明朝" w:hAnsi="ＭＳ 明朝" w:hint="eastAsia"/>
          <w:sz w:val="16"/>
        </w:rPr>
        <w:t>委託事業</w:t>
      </w:r>
      <w:r w:rsidRPr="002F791E">
        <w:rPr>
          <w:rFonts w:ascii="ＭＳ 明朝" w:hAnsi="ＭＳ 明朝"/>
          <w:sz w:val="16"/>
        </w:rPr>
        <w:t xml:space="preserve"> </w:t>
      </w:r>
      <w:r w:rsidRPr="002F791E">
        <w:rPr>
          <w:rFonts w:ascii="ＭＳ 明朝" w:hAnsi="ＭＳ 明朝" w:hint="eastAsia"/>
          <w:sz w:val="16"/>
        </w:rPr>
        <w:t>令和</w:t>
      </w:r>
      <w:r w:rsidRPr="002F791E">
        <w:rPr>
          <w:rFonts w:ascii="ＭＳ 明朝" w:hAnsi="ＭＳ 明朝"/>
          <w:sz w:val="16"/>
        </w:rPr>
        <w:t xml:space="preserve">3年度 </w:t>
      </w:r>
      <w:r w:rsidRPr="002F791E">
        <w:rPr>
          <w:rFonts w:ascii="ＭＳ 明朝" w:hAnsi="ＭＳ 明朝" w:hint="eastAsia"/>
          <w:sz w:val="16"/>
        </w:rPr>
        <w:t>アニメーション人材育成調査</w:t>
      </w:r>
      <w:ins w:id="21" w:author="作成者">
        <w:r w:rsidR="00796F1B" w:rsidRPr="002F791E">
          <w:rPr>
            <w:rFonts w:ascii="ＭＳ 明朝" w:hAnsi="ＭＳ 明朝" w:hint="eastAsia"/>
            <w:sz w:val="16"/>
          </w:rPr>
          <w:t>研究</w:t>
        </w:r>
      </w:ins>
      <w:r w:rsidRPr="002F791E">
        <w:rPr>
          <w:rFonts w:ascii="ＭＳ 明朝" w:hAnsi="ＭＳ 明朝" w:hint="eastAsia"/>
          <w:sz w:val="16"/>
        </w:rPr>
        <w:t>事業“技術継承プログラム”</w:t>
      </w:r>
      <w:r w:rsidR="00DD262C" w:rsidRPr="00A404E6">
        <w:rPr>
          <w:rFonts w:ascii="ＭＳ 明朝" w:hAnsi="ＭＳ 明朝" w:hint="eastAsia"/>
          <w:sz w:val="16"/>
        </w:rPr>
        <w:t>（様式</w:t>
      </w:r>
      <w:r w:rsidR="002573CB" w:rsidRPr="00A404E6">
        <w:rPr>
          <w:rFonts w:ascii="ＭＳ 明朝" w:hAnsi="ＭＳ 明朝"/>
          <w:sz w:val="16"/>
        </w:rPr>
        <w:t>4</w:t>
      </w:r>
      <w:r w:rsidR="00DD262C" w:rsidRPr="00A404E6">
        <w:rPr>
          <w:rFonts w:ascii="ＭＳ 明朝" w:hAnsi="ＭＳ 明朝" w:hint="eastAsia"/>
          <w:sz w:val="16"/>
        </w:rPr>
        <w:t>）</w:t>
      </w:r>
    </w:p>
    <w:tbl>
      <w:tblPr>
        <w:tblW w:w="488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783"/>
        <w:gridCol w:w="106"/>
        <w:gridCol w:w="526"/>
        <w:gridCol w:w="2056"/>
        <w:gridCol w:w="992"/>
        <w:gridCol w:w="1342"/>
        <w:gridCol w:w="1068"/>
        <w:gridCol w:w="992"/>
        <w:gridCol w:w="1795"/>
      </w:tblGrid>
      <w:tr w:rsidR="0066583A" w:rsidRPr="0066583A" w14:paraId="602FDED0" w14:textId="77777777" w:rsidTr="00AC76CC">
        <w:trPr>
          <w:cantSplit/>
          <w:trHeight w:hRule="exact" w:val="86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72AE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68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D41C1" w14:textId="718F0E4D" w:rsidR="00AC76CC" w:rsidRDefault="00E32F70" w:rsidP="00AC76CC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１．監督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>
              <w:rPr>
                <w:rFonts w:ascii="ＭＳ 明朝" w:hAnsi="ＭＳ 明朝" w:hint="eastAsia"/>
                <w:sz w:val="16"/>
              </w:rPr>
              <w:t>２．プロデューサー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>
              <w:rPr>
                <w:rFonts w:ascii="ＭＳ 明朝" w:hAnsi="ＭＳ 明朝" w:hint="eastAsia"/>
                <w:sz w:val="16"/>
              </w:rPr>
              <w:t>３．作画監督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>作画監督補佐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</w:t>
            </w:r>
            <w:r w:rsidR="00AC76CC">
              <w:rPr>
                <w:rFonts w:ascii="ＭＳ 明朝" w:hAnsi="ＭＳ 明朝" w:hint="eastAsia"/>
                <w:sz w:val="16"/>
              </w:rPr>
              <w:t>アニメーター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</w:t>
            </w:r>
            <w:r w:rsidR="00AC76CC">
              <w:rPr>
                <w:rFonts w:ascii="ＭＳ 明朝" w:hAnsi="ＭＳ 明朝" w:hint="eastAsia"/>
                <w:sz w:val="16"/>
              </w:rPr>
              <w:t>アニメーター</w:t>
            </w:r>
            <w:r w:rsidR="004D5ACE">
              <w:rPr>
                <w:rFonts w:ascii="ＭＳ 明朝" w:hAnsi="ＭＳ 明朝" w:hint="eastAsia"/>
                <w:sz w:val="16"/>
              </w:rPr>
              <w:t>（原画・動画）／</w:t>
            </w:r>
            <w:r>
              <w:rPr>
                <w:rFonts w:ascii="ＭＳ 明朝" w:hAnsi="ＭＳ 明朝" w:hint="eastAsia"/>
                <w:sz w:val="16"/>
              </w:rPr>
              <w:t>８．キャラクターデザイ</w:t>
            </w:r>
            <w:r w:rsidR="004D5ACE">
              <w:rPr>
                <w:rFonts w:ascii="ＭＳ 明朝" w:hAnsi="ＭＳ 明朝" w:hint="eastAsia"/>
                <w:sz w:val="16"/>
              </w:rPr>
              <w:t>ン／</w:t>
            </w:r>
            <w:r>
              <w:rPr>
                <w:rFonts w:ascii="ＭＳ 明朝" w:hAnsi="ＭＳ 明朝" w:hint="eastAsia"/>
                <w:sz w:val="16"/>
              </w:rPr>
              <w:t>９．動画</w:t>
            </w:r>
            <w:r w:rsidR="00AC76CC">
              <w:rPr>
                <w:rFonts w:ascii="ＭＳ 明朝" w:hAnsi="ＭＳ 明朝" w:hint="eastAsia"/>
                <w:sz w:val="16"/>
              </w:rPr>
              <w:t>検査</w:t>
            </w:r>
          </w:p>
          <w:p w14:paraId="494AC019" w14:textId="731475A7" w:rsidR="00DD262C" w:rsidRPr="0066583A" w:rsidRDefault="00AC76CC" w:rsidP="00AC76CC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１０</w:t>
            </w:r>
            <w:r w:rsidR="00E32F70">
              <w:rPr>
                <w:rFonts w:ascii="ＭＳ 明朝" w:hAnsi="ＭＳ 明朝" w:hint="eastAsia"/>
                <w:sz w:val="16"/>
              </w:rPr>
              <w:t>．制作進行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 w:rsidR="001576F1">
              <w:rPr>
                <w:rFonts w:ascii="ＭＳ 明朝" w:hAnsi="ＭＳ 明朝" w:hint="eastAsia"/>
                <w:sz w:val="16"/>
              </w:rPr>
              <w:t>１</w:t>
            </w:r>
            <w:r w:rsidR="004D5ACE">
              <w:rPr>
                <w:rFonts w:ascii="ＭＳ 明朝" w:hAnsi="ＭＳ 明朝" w:hint="eastAsia"/>
                <w:sz w:val="16"/>
              </w:rPr>
              <w:t>１</w:t>
            </w:r>
            <w:r w:rsidR="001576F1">
              <w:rPr>
                <w:rFonts w:ascii="ＭＳ 明朝" w:hAnsi="ＭＳ 明朝" w:hint="eastAsia"/>
                <w:sz w:val="16"/>
              </w:rPr>
              <w:t>．その他（　　　　　　　　）</w:t>
            </w:r>
          </w:p>
        </w:tc>
        <w:tc>
          <w:tcPr>
            <w:tcW w:w="2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3B84B5C" w14:textId="0AF2955F" w:rsidR="00DD262C" w:rsidRPr="0066583A" w:rsidRDefault="00DD262C" w:rsidP="007433B8">
            <w:pPr>
              <w:wordWrap w:val="0"/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4D5ACE">
              <w:rPr>
                <w:rFonts w:ascii="ＭＳ 明朝" w:hAnsi="ＭＳ 明朝" w:hint="eastAsia"/>
                <w:sz w:val="16"/>
              </w:rPr>
              <w:t>令和3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="004D5ACE">
              <w:rPr>
                <w:rFonts w:ascii="ＭＳ 明朝" w:hAnsi="ＭＳ 明朝" w:hint="eastAsia"/>
                <w:sz w:val="16"/>
              </w:rPr>
              <w:t>5</w:t>
            </w:r>
            <w:r w:rsidRPr="0066583A">
              <w:rPr>
                <w:rFonts w:ascii="ＭＳ 明朝" w:hAnsi="ＭＳ 明朝" w:hint="eastAsia"/>
                <w:sz w:val="16"/>
              </w:rPr>
              <w:t>月</w:t>
            </w:r>
            <w:ins w:id="22" w:author="作成者">
              <w:r w:rsidR="00A404E6">
                <w:rPr>
                  <w:rFonts w:ascii="ＭＳ 明朝" w:hAnsi="ＭＳ 明朝" w:hint="eastAsia"/>
                  <w:sz w:val="16"/>
                </w:rPr>
                <w:t>24</w:t>
              </w:r>
            </w:ins>
            <w:del w:id="23" w:author="作成者">
              <w:r w:rsidR="00F233ED" w:rsidDel="00A404E6">
                <w:rPr>
                  <w:rFonts w:ascii="ＭＳ 明朝" w:hAnsi="ＭＳ 明朝" w:hint="eastAsia"/>
                  <w:sz w:val="16"/>
                </w:rPr>
                <w:delText>17</w:delText>
              </w:r>
            </w:del>
            <w:r w:rsidR="007433B8">
              <w:rPr>
                <w:rFonts w:ascii="ＭＳ 明朝" w:hAnsi="ＭＳ 明朝" w:hint="eastAsia"/>
                <w:sz w:val="16"/>
              </w:rPr>
              <w:t>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66583A" w:rsidRPr="0066583A" w14:paraId="38AA4DDD" w14:textId="77777777" w:rsidTr="00AC76CC">
        <w:trPr>
          <w:cantSplit/>
          <w:trHeight w:hRule="exact" w:val="284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83BBF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03CEA383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68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9639595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C6E496C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E039B56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F5E388" w14:textId="0ED75528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  <w:r w:rsidR="00AC76CC">
              <w:rPr>
                <w:rFonts w:ascii="ＭＳ 明朝" w:hAnsi="ＭＳ 明朝" w:hint="eastAsia"/>
                <w:sz w:val="16"/>
              </w:rPr>
              <w:t>日</w:t>
            </w:r>
          </w:p>
          <w:p w14:paraId="4B6B09AF" w14:textId="71A94B7E" w:rsidR="00E82D8D" w:rsidRPr="0066583A" w:rsidRDefault="00E82D8D" w:rsidP="00EF035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17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6B5A1" w14:textId="3BD2C3D6" w:rsidR="00DD262C" w:rsidRDefault="00DD262C" w:rsidP="00AC76CC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月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　日</w:t>
            </w:r>
          </w:p>
          <w:p w14:paraId="645F5770" w14:textId="031C4135" w:rsidR="00E82D8D" w:rsidRPr="0066583A" w:rsidRDefault="00AC76CC" w:rsidP="00AC76CC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男　・　女</w:t>
            </w:r>
          </w:p>
        </w:tc>
      </w:tr>
      <w:tr w:rsidR="0066583A" w:rsidRPr="0066583A" w14:paraId="00172888" w14:textId="77777777" w:rsidTr="00AC76CC">
        <w:trPr>
          <w:cantSplit/>
          <w:trHeight w:hRule="exact" w:val="422"/>
        </w:trPr>
        <w:tc>
          <w:tcPr>
            <w:tcW w:w="5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79D9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59AB30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68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AD3338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36C214D" w14:textId="77777777" w:rsidR="00DD262C" w:rsidRPr="0066583A" w:rsidRDefault="00DD262C" w:rsidP="0081466E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81466E" w:rsidRPr="0066583A">
              <w:rPr>
                <w:rFonts w:ascii="ＭＳ 明朝" w:hAnsi="ＭＳ 明朝" w:hint="eastAsia"/>
                <w:sz w:val="16"/>
              </w:rPr>
              <w:t>筆名等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46525B" w14:textId="77777777" w:rsidR="00DD262C" w:rsidRPr="0066583A" w:rsidRDefault="00DD262C" w:rsidP="0081466E">
            <w:pPr>
              <w:rPr>
                <w:rFonts w:ascii="ＭＳ 明朝" w:hAnsi="ＭＳ 明朝"/>
                <w:b/>
                <w:sz w:val="16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D2163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A4B4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8D0D0B9" w14:textId="77777777" w:rsidTr="00AC76CC">
        <w:trPr>
          <w:cantSplit/>
          <w:trHeight w:hRule="exact" w:val="312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7AAA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E3E4A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2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C6AC6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66583A" w:rsidRPr="0066583A" w14:paraId="71839F1C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E412D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B470F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5E94EA" w14:textId="77777777" w:rsidR="00DD262C" w:rsidRPr="0066583A" w:rsidRDefault="00DD262C" w:rsidP="00A62A15">
            <w:pPr>
              <w:rPr>
                <w:rFonts w:ascii="ＭＳ 明朝" w:hAnsi="ＭＳ 明朝"/>
                <w:b/>
                <w:sz w:val="16"/>
              </w:rPr>
            </w:pPr>
          </w:p>
        </w:tc>
      </w:tr>
      <w:tr w:rsidR="0066583A" w:rsidRPr="0066583A" w14:paraId="77DEB15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7BE7A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32D3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29A634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E56B7A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474D8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76E21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CBFA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CE608F2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D14F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DCF71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FF582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5E84D0D9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F1DC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A695E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D20E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E63B188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4CF35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1F462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D2932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5B2B6BF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9E85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876E7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BA4A09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785922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9A63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70A43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DDB56A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  <w:tr w:rsidR="0066583A" w:rsidRPr="0066583A" w14:paraId="7F54A437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45AD2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0F8A3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36B89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8D47523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2CBBA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26EDD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87E858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F1B5D9F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9EA0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7862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6C2D8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DD86322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E384D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6BEB0C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24F50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934E31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F3291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7B531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2EAC4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CDEA12D" w14:textId="77777777" w:rsidTr="00AC76CC">
        <w:trPr>
          <w:cantSplit/>
          <w:trHeight w:hRule="exact" w:val="454"/>
        </w:trPr>
        <w:tc>
          <w:tcPr>
            <w:tcW w:w="101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2BB57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66583A" w:rsidRPr="0066583A" w14:paraId="7D7E28B2" w14:textId="77777777" w:rsidTr="00AC76CC">
        <w:trPr>
          <w:trHeight w:hRule="exact" w:val="312"/>
        </w:trPr>
        <w:tc>
          <w:tcPr>
            <w:tcW w:w="1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A259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E127C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作品名等　　　(製作会社)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C035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D5C1F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66583A" w:rsidRPr="0066583A" w14:paraId="676FC966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EC25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78F40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37A50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23B7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515AF64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E3C5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AE0A8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D7DCD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3F72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633D547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F6697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38E7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20863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C9224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9AFD277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89F17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003E1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59C6B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28A78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B2B9048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29F2B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50BB3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92AB59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5842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63251FE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14AD1E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636A2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EC2ED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CDAB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2373DF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38031A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FD85E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058A5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97F1C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DCE589D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2139A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ACCC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74147F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73068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9E1A319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2A444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89DE9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2DF4D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215D03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C141351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03ADD1D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414BA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CFFD5E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ECEE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C05D71" w:rsidRPr="0066583A" w14:paraId="1EAB7976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B26490" w14:textId="77777777" w:rsidR="00C05D71" w:rsidRPr="0066583A" w:rsidRDefault="00C05D71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FC8B484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C1FB61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D58065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F86047D" w14:textId="77777777" w:rsidTr="00AC76CC">
        <w:trPr>
          <w:trHeight w:hRule="exact" w:val="581"/>
        </w:trPr>
        <w:tc>
          <w:tcPr>
            <w:tcW w:w="142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8CC7B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8C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D1312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679A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73255DC" w14:textId="77777777" w:rsidTr="00AC76CC">
        <w:trPr>
          <w:cantSplit/>
          <w:trHeight w:hRule="exact" w:val="90"/>
        </w:trPr>
        <w:tc>
          <w:tcPr>
            <w:tcW w:w="101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B22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28871D9B" w14:textId="461E55B1" w:rsidR="001E108A" w:rsidRDefault="00C42592" w:rsidP="00C42592">
      <w:pPr>
        <w:widowControl/>
        <w:adjustRightInd/>
        <w:ind w:firstLineChars="100" w:firstLine="160"/>
        <w:jc w:val="left"/>
        <w:textAlignment w:val="auto"/>
        <w:rPr>
          <w:rFonts w:ascii="ＭＳ 明朝" w:hAnsi="ＭＳ 明朝"/>
          <w:sz w:val="16"/>
        </w:rPr>
      </w:pPr>
      <w:r w:rsidRPr="0066583A">
        <w:rPr>
          <w:rFonts w:ascii="ＭＳ 明朝" w:hAnsi="ＭＳ 明朝" w:hint="eastAsia"/>
          <w:sz w:val="16"/>
        </w:rPr>
        <w:t>※上記の区分に従い本紙をコピーし作成してください。</w:t>
      </w:r>
    </w:p>
    <w:p w14:paraId="14CA4989" w14:textId="405DD901" w:rsidR="002F791E" w:rsidRDefault="002F791E">
      <w:pPr>
        <w:widowControl/>
        <w:adjustRightInd/>
        <w:jc w:val="left"/>
        <w:textAlignment w:val="auto"/>
        <w:rPr>
          <w:ins w:id="24" w:author="作成者"/>
          <w:rFonts w:ascii="ＭＳ 明朝" w:hAnsi="ＭＳ 明朝"/>
          <w:sz w:val="16"/>
        </w:rPr>
      </w:pPr>
      <w:ins w:id="25" w:author="作成者">
        <w:r>
          <w:rPr>
            <w:rFonts w:ascii="ＭＳ 明朝" w:hAnsi="ＭＳ 明朝"/>
            <w:sz w:val="16"/>
          </w:rPr>
          <w:br w:type="page"/>
        </w:r>
      </w:ins>
    </w:p>
    <w:p w14:paraId="6B5AD979" w14:textId="77777777" w:rsidR="00C42592" w:rsidRDefault="00C42592" w:rsidP="00C42592">
      <w:pPr>
        <w:widowControl/>
        <w:adjustRightInd/>
        <w:ind w:firstLineChars="100" w:firstLine="160"/>
        <w:jc w:val="left"/>
        <w:textAlignment w:val="auto"/>
        <w:rPr>
          <w:rFonts w:ascii="ＭＳ 明朝" w:hAnsi="ＭＳ 明朝"/>
          <w:sz w:val="16"/>
        </w:rPr>
      </w:pPr>
    </w:p>
    <w:p w14:paraId="41FE7A6C" w14:textId="3D27A8B0" w:rsidR="004D5ACE" w:rsidRDefault="007A0E96">
      <w:pPr>
        <w:jc w:val="center"/>
        <w:rPr>
          <w:rFonts w:ascii="ＭＳ 明朝" w:hAnsi="ＭＳ 明朝"/>
          <w:sz w:val="16"/>
        </w:rPr>
        <w:pPrChange w:id="26" w:author="作成者">
          <w:pPr/>
        </w:pPrChange>
      </w:pPr>
      <w:r w:rsidRPr="007A0E96">
        <w:rPr>
          <w:rFonts w:ascii="ＭＳ 明朝" w:hAnsi="ＭＳ 明朝" w:hint="eastAsia"/>
          <w:b/>
          <w:bCs/>
          <w:sz w:val="16"/>
        </w:rPr>
        <w:t>文化庁 委託事業 令和3年度 アニメーション人材育成調査</w:t>
      </w:r>
      <w:ins w:id="27" w:author="作成者">
        <w:r w:rsidR="00796F1B">
          <w:rPr>
            <w:rFonts w:ascii="ＭＳ 明朝" w:hAnsi="ＭＳ 明朝" w:hint="eastAsia"/>
            <w:b/>
            <w:bCs/>
            <w:sz w:val="16"/>
          </w:rPr>
          <w:t>研究</w:t>
        </w:r>
      </w:ins>
      <w:r w:rsidRPr="007A0E96">
        <w:rPr>
          <w:rFonts w:ascii="ＭＳ 明朝" w:hAnsi="ＭＳ 明朝" w:hint="eastAsia"/>
          <w:b/>
          <w:bCs/>
          <w:sz w:val="16"/>
        </w:rPr>
        <w:t>事業“技術継承プログラム”</w:t>
      </w:r>
      <w:r w:rsidR="00D40081" w:rsidRPr="007A0E96">
        <w:rPr>
          <w:rFonts w:ascii="ＭＳ 明朝" w:hAnsi="ＭＳ 明朝" w:hint="eastAsia"/>
          <w:b/>
          <w:bCs/>
          <w:sz w:val="16"/>
        </w:rPr>
        <w:t>（様式</w:t>
      </w:r>
      <w:r w:rsidR="002573CB">
        <w:rPr>
          <w:rFonts w:ascii="ＭＳ 明朝" w:hAnsi="ＭＳ 明朝"/>
          <w:b/>
          <w:bCs/>
          <w:sz w:val="16"/>
        </w:rPr>
        <w:t>4</w:t>
      </w:r>
      <w:r w:rsidR="00D40081" w:rsidRPr="007A0E96">
        <w:rPr>
          <w:rFonts w:ascii="ＭＳ 明朝" w:hAnsi="ＭＳ 明朝" w:hint="eastAsia"/>
          <w:b/>
          <w:bCs/>
          <w:sz w:val="16"/>
        </w:rPr>
        <w:t>）</w:t>
      </w:r>
      <w:r w:rsidR="00DE3930" w:rsidRPr="007A0E96">
        <w:rPr>
          <w:rFonts w:ascii="ＭＳ 明朝" w:hAnsi="ＭＳ 明朝" w:hint="eastAsia"/>
          <w:b/>
          <w:bCs/>
          <w:sz w:val="16"/>
        </w:rPr>
        <w:t>記入例</w:t>
      </w:r>
    </w:p>
    <w:p w14:paraId="1CAB731C" w14:textId="6725198C" w:rsidR="00D40081" w:rsidRPr="0066583A" w:rsidRDefault="00D40081" w:rsidP="004D5ACE">
      <w:pPr>
        <w:ind w:firstLineChars="100" w:firstLine="161"/>
        <w:rPr>
          <w:rFonts w:ascii="ＭＳ ゴシック" w:eastAsia="ＭＳ ゴシック" w:hAnsi="ＭＳ ゴシック"/>
          <w:b/>
          <w:bCs/>
          <w:sz w:val="16"/>
        </w:rPr>
      </w:pPr>
      <w:r w:rsidRPr="0066583A">
        <w:rPr>
          <w:rFonts w:ascii="ＭＳ ゴシック" w:eastAsia="ＭＳ ゴシック" w:hAnsi="ＭＳ ゴシック" w:hint="eastAsia"/>
          <w:b/>
          <w:bCs/>
          <w:sz w:val="16"/>
        </w:rPr>
        <w:t>★スタッフの区分に従って、１名につき１枚作成してください。</w:t>
      </w:r>
      <w:r w:rsidRPr="0066583A">
        <w:rPr>
          <w:rFonts w:ascii="ＭＳ 明朝" w:hAnsi="ＭＳ 明朝" w:hint="eastAsia"/>
          <w:sz w:val="16"/>
        </w:rPr>
        <w:t xml:space="preserve">　　　</w:t>
      </w:r>
    </w:p>
    <w:tbl>
      <w:tblPr>
        <w:tblW w:w="4888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4"/>
        <w:gridCol w:w="106"/>
        <w:gridCol w:w="528"/>
        <w:gridCol w:w="1933"/>
        <w:gridCol w:w="1063"/>
        <w:gridCol w:w="1402"/>
        <w:gridCol w:w="1061"/>
        <w:gridCol w:w="851"/>
        <w:gridCol w:w="1934"/>
      </w:tblGrid>
      <w:tr w:rsidR="004D5ACE" w:rsidRPr="0066583A" w14:paraId="16AA159F" w14:textId="77777777" w:rsidTr="005E6517">
        <w:trPr>
          <w:cantSplit/>
          <w:trHeight w:hRule="exact" w:val="89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6BABE5" w14:textId="77777777" w:rsidR="004D5ACE" w:rsidRPr="0066583A" w:rsidRDefault="004D5ACE" w:rsidP="004D5ACE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687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C8BFB" w14:textId="4B513594" w:rsidR="004D5ACE" w:rsidRDefault="004D5ACE" w:rsidP="004D5ACE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78D18F" wp14:editId="44D5B117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-41910</wp:posOffset>
                      </wp:positionV>
                      <wp:extent cx="480060" cy="213360"/>
                      <wp:effectExtent l="0" t="0" r="15240" b="1524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060" cy="2133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584532" id="楕円 1" o:spid="_x0000_s1026" style="position:absolute;left:0;text-align:left;margin-left:-.9pt;margin-top:-3.3pt;width:37.8pt;height:1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" filled="f" strokecolor="black [3213]" strokeweight="2pt"/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</w:rPr>
              <w:t>１．監督／２．プロデューサー／３．作画監督／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>作画監督補佐／</w:t>
            </w: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指導アニメーター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</w:t>
            </w:r>
            <w:r>
              <w:rPr>
                <w:rFonts w:ascii="ＭＳ 明朝" w:hAnsi="ＭＳ 明朝" w:hint="eastAsia"/>
                <w:sz w:val="16"/>
              </w:rPr>
              <w:t>アニメーター（原画・動画）／８．キャラクターデザイン／９．動画検査</w:t>
            </w:r>
          </w:p>
          <w:p w14:paraId="430028D1" w14:textId="5F9302D5" w:rsidR="004D5ACE" w:rsidRPr="0066583A" w:rsidRDefault="004D5ACE" w:rsidP="004D5ACE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１０．制作進行／１１．その他（　　　　　　　　）</w:t>
            </w:r>
          </w:p>
        </w:tc>
        <w:tc>
          <w:tcPr>
            <w:tcW w:w="27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82AA287" w14:textId="4116CD00" w:rsidR="004D5ACE" w:rsidRPr="0066583A" w:rsidRDefault="004D5ACE" w:rsidP="004D5ACE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>
              <w:rPr>
                <w:rFonts w:ascii="ＭＳ 明朝" w:hAnsi="ＭＳ 明朝" w:hint="eastAsia"/>
                <w:sz w:val="16"/>
              </w:rPr>
              <w:t>令和3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>
              <w:rPr>
                <w:rFonts w:ascii="ＭＳ 明朝" w:hAnsi="ＭＳ 明朝" w:hint="eastAsia"/>
                <w:sz w:val="16"/>
              </w:rPr>
              <w:t>5</w:t>
            </w:r>
            <w:r w:rsidRPr="0066583A">
              <w:rPr>
                <w:rFonts w:ascii="ＭＳ 明朝" w:hAnsi="ＭＳ 明朝" w:hint="eastAsia"/>
                <w:sz w:val="16"/>
              </w:rPr>
              <w:t>月</w:t>
            </w:r>
            <w:ins w:id="28" w:author="作成者">
              <w:r w:rsidR="00A404E6">
                <w:rPr>
                  <w:rFonts w:ascii="ＭＳ 明朝" w:hAnsi="ＭＳ 明朝" w:hint="eastAsia"/>
                  <w:sz w:val="16"/>
                </w:rPr>
                <w:t>24</w:t>
              </w:r>
            </w:ins>
            <w:del w:id="29" w:author="作成者">
              <w:r w:rsidR="00F233ED" w:rsidDel="00A404E6">
                <w:rPr>
                  <w:rFonts w:ascii="ＭＳ 明朝" w:hAnsi="ＭＳ 明朝" w:hint="eastAsia"/>
                  <w:sz w:val="16"/>
                </w:rPr>
                <w:delText>17</w:delText>
              </w:r>
            </w:del>
            <w:r>
              <w:rPr>
                <w:rFonts w:ascii="ＭＳ 明朝" w:hAnsi="ＭＳ 明朝" w:hint="eastAsia"/>
                <w:sz w:val="16"/>
              </w:rPr>
              <w:t>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5E6517" w:rsidRPr="0066583A" w14:paraId="35479D68" w14:textId="77777777" w:rsidTr="005E6517">
        <w:trPr>
          <w:cantSplit/>
          <w:trHeight w:hRule="exact" w:val="284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0C42E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6F6FCFCA" w14:textId="4F5A03D1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6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F836ED9" w14:textId="4ABFE002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   ○○○○○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040350D" w14:textId="77777777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46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A4012BC" w14:textId="20651A65" w:rsidR="005E6517" w:rsidRPr="0066583A" w:rsidRDefault="005E6517" w:rsidP="00A4283D">
            <w:pPr>
              <w:jc w:val="left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</w:t>
            </w:r>
            <w:r w:rsidR="004D5ACE">
              <w:rPr>
                <w:rFonts w:ascii="ＭＳ 明朝" w:hAnsi="ＭＳ 明朝" w:hint="eastAsia"/>
                <w:sz w:val="12"/>
              </w:rPr>
              <w:t>○○○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F59FAB" w14:textId="65C4ADF2" w:rsidR="005E6517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  <w:r>
              <w:rPr>
                <w:rFonts w:ascii="ＭＳ 明朝" w:hAnsi="ＭＳ 明朝" w:hint="eastAsia"/>
                <w:sz w:val="16"/>
              </w:rPr>
              <w:t>日</w:t>
            </w:r>
          </w:p>
          <w:p w14:paraId="271B7610" w14:textId="6C8BACD6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19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3A4A5" w14:textId="15950857" w:rsidR="005E6517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昭和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 w:hint="eastAsia"/>
                <w:sz w:val="16"/>
              </w:rPr>
              <w:t>**年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 w:hint="eastAsia"/>
                <w:sz w:val="16"/>
              </w:rPr>
              <w:t>**月**</w:t>
            </w:r>
            <w:r>
              <w:rPr>
                <w:rFonts w:ascii="ＭＳ 明朝" w:hAnsi="ＭＳ 明朝" w:hint="eastAsia"/>
                <w:sz w:val="16"/>
              </w:rPr>
              <w:t>日</w:t>
            </w:r>
          </w:p>
          <w:p w14:paraId="638D0D64" w14:textId="6E062FC7" w:rsidR="005E6517" w:rsidRPr="0066583A" w:rsidRDefault="005E6517" w:rsidP="005E6517">
            <w:pPr>
              <w:ind w:firstLineChars="400" w:firstLine="64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女</w:t>
            </w:r>
          </w:p>
        </w:tc>
      </w:tr>
      <w:tr w:rsidR="005E6517" w:rsidRPr="0066583A" w14:paraId="38FEA8F5" w14:textId="77777777" w:rsidTr="005E6517">
        <w:trPr>
          <w:cantSplit/>
          <w:trHeight w:hRule="exact" w:val="422"/>
        </w:trPr>
        <w:tc>
          <w:tcPr>
            <w:tcW w:w="5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6E5DB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00E4BD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6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F8125F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89A55E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DEC9A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EBB94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ED06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8D84671" w14:textId="77777777" w:rsidTr="005E6517">
        <w:trPr>
          <w:cantSplit/>
          <w:trHeight w:hRule="exact" w:val="306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A4A42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3A749C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2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987BF6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5E6517" w:rsidRPr="0066583A" w14:paraId="48DD3E62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1307C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1D8BD9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8ACCB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○○株式会社入社、アニメーター契約。</w:t>
            </w:r>
          </w:p>
        </w:tc>
      </w:tr>
      <w:tr w:rsidR="005E6517" w:rsidRPr="0066583A" w14:paraId="76566C61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AF19A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772222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7655AB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テレビシリーズ「○○○」（○○監督）で作画監督および絵コンテを担当。</w:t>
            </w:r>
          </w:p>
        </w:tc>
      </w:tr>
      <w:tr w:rsidR="005E6517" w:rsidRPr="0066583A" w14:paraId="402D77FB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88CB2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E5C7F8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354F3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○○株式会社退社、フリー活動開始</w:t>
            </w:r>
          </w:p>
        </w:tc>
      </w:tr>
      <w:tr w:rsidR="005E6517" w:rsidRPr="0066583A" w14:paraId="53B897E4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60A11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10BF15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E7F464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テレビシリーズ「○○○○○」で各話演出を担当</w:t>
            </w:r>
          </w:p>
        </w:tc>
      </w:tr>
      <w:tr w:rsidR="005E6517" w:rsidRPr="0066583A" w14:paraId="74F7F946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A7EE3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46A1BB5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B5A7E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テレビシリーズ「○○」を監督</w:t>
            </w:r>
          </w:p>
        </w:tc>
      </w:tr>
      <w:tr w:rsidR="005E6517" w:rsidRPr="0066583A" w14:paraId="0562C069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22EBE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C04E3D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2864DC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劇場用作品「○○○」で脚本・監督をつとめる。</w:t>
            </w:r>
          </w:p>
        </w:tc>
      </w:tr>
      <w:tr w:rsidR="005E6517" w:rsidRPr="0066583A" w14:paraId="084007C6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7C2BF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AEDEC6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A50F1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7520D38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76EF6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CC00CA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471734" w14:textId="77777777" w:rsidR="005E6517" w:rsidRPr="0066583A" w:rsidRDefault="005E6517" w:rsidP="005E6517">
            <w:pPr>
              <w:rPr>
                <w:rFonts w:ascii="ＭＳ ゴシック" w:eastAsia="ＭＳ ゴシック" w:hAnsi="ＭＳ 明朝"/>
                <w:b/>
                <w:bCs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★現在所属している団体がある場合には、所属団体名も記入してください。</w:t>
            </w: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  <w:lang w:eastAsia="zh-TW"/>
              </w:rPr>
              <w:t>（例　日本○○協会　等）</w:t>
            </w:r>
          </w:p>
        </w:tc>
      </w:tr>
      <w:tr w:rsidR="005E6517" w:rsidRPr="0066583A" w14:paraId="516E11FD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D1E366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0DB9E3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A120A4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61C6A18F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B4EBA8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15037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F330F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6CE93E62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30E65C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02111F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57807E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3F5FAF6B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0B22EC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47922D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BF850B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741CB0D5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D96D18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3B07AA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1C558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4EE38841" w14:textId="77777777" w:rsidTr="005E6517">
        <w:trPr>
          <w:cantSplit/>
          <w:trHeight w:hRule="exact" w:val="454"/>
        </w:trPr>
        <w:tc>
          <w:tcPr>
            <w:tcW w:w="10191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B8E2D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5E6517" w:rsidRPr="0066583A" w14:paraId="768F58C7" w14:textId="77777777" w:rsidTr="005E6517">
        <w:trPr>
          <w:trHeight w:hRule="exact" w:val="312"/>
        </w:trPr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EF1543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2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0F512E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作品名等　　　　（製作会社）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AA2122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C603DE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5E6517" w:rsidRPr="0066583A" w14:paraId="0F1D0797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44DB151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986756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 xml:space="preserve">「○○○○○○○○○○」　　（○○株式会社）　</w:t>
            </w:r>
          </w:p>
          <w:p w14:paraId="68C13245" w14:textId="77777777" w:rsidR="005E6517" w:rsidRPr="0066583A" w:rsidRDefault="005E6517" w:rsidP="004D5ACE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○○○○○○○○○、○○○○○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B26DB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78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27C77F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4FDC623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B8E506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B3707B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（○○○社）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30174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キャラクターデザイン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FACFA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○○誌　キャラクター人気投票年間１位</w:t>
            </w:r>
          </w:p>
        </w:tc>
      </w:tr>
      <w:tr w:rsidR="005E6517" w:rsidRPr="0066583A" w14:paraId="4EF8A7A3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6A6FF97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A7F34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（○○○○○○○）</w:t>
            </w:r>
          </w:p>
          <w:p w14:paraId="792D108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○○○○・○○・○○○で○○○○○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E0298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  <w:p w14:paraId="42A58D6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絵コンテ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42DE00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1C00524B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4440769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DD0FE7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>「○○○○○○」　　　　　　（○○○株式会社）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B7D2B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演出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1B2FA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29BEF355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61D04D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80F7A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「○○○と○○と○○○○○」　　（株式会社○○）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A8DDA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シリーズ監督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4BA39D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○○○○映画祭</w:t>
            </w:r>
          </w:p>
          <w:p w14:paraId="05D07902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優秀賞</w:t>
            </w:r>
          </w:p>
        </w:tc>
      </w:tr>
      <w:tr w:rsidR="005E6517" w:rsidRPr="0066583A" w14:paraId="0A929D7D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D89C0CC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B61F6F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>「○○○○○○」　　　　　　（株式会社○○）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DE0D08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AD61E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○○○○出品作品</w:t>
            </w:r>
          </w:p>
        </w:tc>
      </w:tr>
      <w:tr w:rsidR="005E6517" w:rsidRPr="0066583A" w14:paraId="2D928816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B07677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D739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（○○ＴＶ）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08692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5B7F72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2EF5429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B8EE1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5343E" w14:textId="2D38B09E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「○○・○○・○○</w:t>
            </w:r>
            <w:r w:rsidR="001576F1">
              <w:rPr>
                <w:rFonts w:ascii="ＭＳ 明朝" w:hAnsi="ＭＳ 明朝" w:hint="eastAsia"/>
                <w:sz w:val="16"/>
              </w:rPr>
              <w:t>」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　　（株式会社○○○○）</w:t>
            </w:r>
          </w:p>
          <w:p w14:paraId="6251F49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○○○○○○○○○○○○○○○○○○○○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20CB9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2F93C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○○○芸術祭</w:t>
            </w:r>
          </w:p>
          <w:p w14:paraId="324457F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大賞</w:t>
            </w:r>
          </w:p>
        </w:tc>
      </w:tr>
      <w:tr w:rsidR="005E6517" w:rsidRPr="0066583A" w14:paraId="4E25D1B0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7C4990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1EFAA5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>「○○○○○○＊」　　　　　（株式会社○○）</w:t>
            </w:r>
          </w:p>
          <w:p w14:paraId="70827AE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 xml:space="preserve">　　</w:t>
            </w:r>
            <w:r w:rsidRPr="0066583A">
              <w:rPr>
                <w:rFonts w:ascii="ＭＳ 明朝" w:hAnsi="ＭＳ 明朝" w:hint="eastAsia"/>
                <w:sz w:val="16"/>
              </w:rPr>
              <w:t>****年公開予定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B216D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323C41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6394F3C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EA1D0A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8C2C6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>「○○○○○○」　　　　　　（株式会社○○）</w:t>
            </w:r>
          </w:p>
          <w:p w14:paraId="7105245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 xml:space="preserve">　　</w:t>
            </w:r>
            <w:r w:rsidRPr="0066583A">
              <w:rPr>
                <w:rFonts w:ascii="ＭＳ 明朝" w:hAnsi="ＭＳ 明朝" w:hint="eastAsia"/>
                <w:sz w:val="16"/>
              </w:rPr>
              <w:t>****年**月完成予定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4FBB3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CD8A2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01BABA7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18790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8631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C857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4707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1313B804" w14:textId="77777777" w:rsidR="00C42592" w:rsidRDefault="00C42592" w:rsidP="00C42592">
      <w:pPr>
        <w:widowControl/>
        <w:adjustRightInd/>
        <w:ind w:firstLineChars="100" w:firstLine="160"/>
        <w:jc w:val="left"/>
        <w:textAlignment w:val="auto"/>
        <w:rPr>
          <w:rFonts w:ascii="ＭＳ 明朝" w:hAnsi="ＭＳ 明朝"/>
          <w:sz w:val="16"/>
        </w:rPr>
      </w:pPr>
      <w:r w:rsidRPr="0066583A">
        <w:rPr>
          <w:rFonts w:ascii="ＭＳ 明朝" w:hAnsi="ＭＳ 明朝" w:hint="eastAsia"/>
          <w:sz w:val="16"/>
        </w:rPr>
        <w:t>※上記の区分に従い本紙をコピーし作成してください。</w:t>
      </w:r>
    </w:p>
    <w:p w14:paraId="046F8D6E" w14:textId="77777777" w:rsidR="00D40081" w:rsidRPr="00C42592" w:rsidRDefault="00D40081" w:rsidP="00D40081">
      <w:pPr>
        <w:rPr>
          <w:rFonts w:ascii="ＭＳ 明朝" w:hAnsi="ＭＳ 明朝"/>
          <w:sz w:val="16"/>
        </w:rPr>
      </w:pPr>
    </w:p>
    <w:p w14:paraId="469178B2" w14:textId="39559358" w:rsidR="00D40081" w:rsidRPr="0066583A" w:rsidRDefault="00D40081" w:rsidP="00D40081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</w:p>
    <w:sectPr w:rsidR="00D40081" w:rsidRPr="0066583A">
      <w:footerReference w:type="even" r:id="rId12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作成者" w:initials="A">
    <w:p w14:paraId="14094B42" w14:textId="77777777" w:rsidR="00796F1B" w:rsidRDefault="00796F1B">
      <w:pPr>
        <w:pStyle w:val="af"/>
      </w:pPr>
      <w:r>
        <w:rPr>
          <w:rStyle w:val="ae"/>
        </w:rPr>
        <w:annotationRef/>
      </w:r>
      <w:r>
        <w:rPr>
          <w:rFonts w:hint="eastAsia"/>
        </w:rPr>
        <w:t>事業名称が違います。</w:t>
      </w:r>
    </w:p>
    <w:p w14:paraId="090F28E7" w14:textId="79216636" w:rsidR="00796F1B" w:rsidRDefault="00796F1B">
      <w:pPr>
        <w:pStyle w:val="af"/>
      </w:pPr>
      <w:r>
        <w:rPr>
          <w:rFonts w:hint="eastAsia"/>
        </w:rPr>
        <w:t>「アニメーション人材育成調査研究事業」</w:t>
      </w:r>
    </w:p>
  </w:comment>
  <w:comment w:id="3" w:author="作成者" w:initials="A">
    <w:p w14:paraId="0F8245A6" w14:textId="22048BBB" w:rsidR="002F791E" w:rsidRDefault="002F791E">
      <w:pPr>
        <w:pStyle w:val="af"/>
      </w:pPr>
      <w:r>
        <w:rPr>
          <w:rStyle w:val="ae"/>
        </w:rPr>
        <w:annotationRef/>
      </w:r>
      <w:r>
        <w:rPr>
          <w:rFonts w:hint="eastAsia"/>
        </w:rPr>
        <w:t>申し訳ございません。修正いたしました。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0F28E7" w15:done="0"/>
  <w15:commentEx w15:paraId="0F8245A6" w15:paraIdParent="090F28E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0F28E7" w16cid:durableId="245225A4"/>
  <w16cid:commentId w16cid:paraId="0F8245A6" w16cid:durableId="245225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272DC" w14:textId="77777777" w:rsidR="00C82647" w:rsidRDefault="00C82647">
      <w:r>
        <w:separator/>
      </w:r>
    </w:p>
  </w:endnote>
  <w:endnote w:type="continuationSeparator" w:id="0">
    <w:p w14:paraId="52A2249E" w14:textId="77777777" w:rsidR="00C82647" w:rsidRDefault="00C82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DBE0B" w14:textId="77777777" w:rsidR="00C82647" w:rsidRDefault="00C82647">
      <w:r>
        <w:separator/>
      </w:r>
    </w:p>
  </w:footnote>
  <w:footnote w:type="continuationSeparator" w:id="0">
    <w:p w14:paraId="08C1AC9A" w14:textId="77777777" w:rsidR="00C82647" w:rsidRDefault="00C82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969BC"/>
    <w:rsid w:val="000B1208"/>
    <w:rsid w:val="000C391E"/>
    <w:rsid w:val="000D4C2C"/>
    <w:rsid w:val="000E2B36"/>
    <w:rsid w:val="000E5CAB"/>
    <w:rsid w:val="00101CED"/>
    <w:rsid w:val="00115BF4"/>
    <w:rsid w:val="001251B7"/>
    <w:rsid w:val="00150909"/>
    <w:rsid w:val="001576F1"/>
    <w:rsid w:val="00163738"/>
    <w:rsid w:val="00194FBE"/>
    <w:rsid w:val="001A63F4"/>
    <w:rsid w:val="001A7984"/>
    <w:rsid w:val="001B31E1"/>
    <w:rsid w:val="001C0A4E"/>
    <w:rsid w:val="001D4398"/>
    <w:rsid w:val="001E108A"/>
    <w:rsid w:val="00210580"/>
    <w:rsid w:val="002428FE"/>
    <w:rsid w:val="0024670B"/>
    <w:rsid w:val="0024770D"/>
    <w:rsid w:val="00252822"/>
    <w:rsid w:val="002573CB"/>
    <w:rsid w:val="002602A7"/>
    <w:rsid w:val="00271B72"/>
    <w:rsid w:val="00274B39"/>
    <w:rsid w:val="0028453F"/>
    <w:rsid w:val="00286E8D"/>
    <w:rsid w:val="00290469"/>
    <w:rsid w:val="00291D38"/>
    <w:rsid w:val="002A34AE"/>
    <w:rsid w:val="002A4E34"/>
    <w:rsid w:val="002A62F8"/>
    <w:rsid w:val="002A6A43"/>
    <w:rsid w:val="002D4C04"/>
    <w:rsid w:val="002F044F"/>
    <w:rsid w:val="002F293E"/>
    <w:rsid w:val="002F5D83"/>
    <w:rsid w:val="002F63BA"/>
    <w:rsid w:val="002F791E"/>
    <w:rsid w:val="0031472A"/>
    <w:rsid w:val="00320C3E"/>
    <w:rsid w:val="003356AE"/>
    <w:rsid w:val="003364B9"/>
    <w:rsid w:val="003446D9"/>
    <w:rsid w:val="00365797"/>
    <w:rsid w:val="00366AC4"/>
    <w:rsid w:val="00371886"/>
    <w:rsid w:val="00394FF1"/>
    <w:rsid w:val="003A1D52"/>
    <w:rsid w:val="003B4A18"/>
    <w:rsid w:val="003D1F37"/>
    <w:rsid w:val="003D667F"/>
    <w:rsid w:val="003E0CE4"/>
    <w:rsid w:val="003E4ED6"/>
    <w:rsid w:val="003F7534"/>
    <w:rsid w:val="00406182"/>
    <w:rsid w:val="004168EC"/>
    <w:rsid w:val="0042493A"/>
    <w:rsid w:val="00446F79"/>
    <w:rsid w:val="004537FB"/>
    <w:rsid w:val="00497942"/>
    <w:rsid w:val="004D1241"/>
    <w:rsid w:val="004D5ACE"/>
    <w:rsid w:val="004D5F41"/>
    <w:rsid w:val="004E27B5"/>
    <w:rsid w:val="0051204D"/>
    <w:rsid w:val="00514BCA"/>
    <w:rsid w:val="00517B9C"/>
    <w:rsid w:val="00521A68"/>
    <w:rsid w:val="00530034"/>
    <w:rsid w:val="00530BFB"/>
    <w:rsid w:val="00533042"/>
    <w:rsid w:val="00550F6F"/>
    <w:rsid w:val="00560121"/>
    <w:rsid w:val="0056260B"/>
    <w:rsid w:val="005A2428"/>
    <w:rsid w:val="005A2ED8"/>
    <w:rsid w:val="005A3AFB"/>
    <w:rsid w:val="005C1662"/>
    <w:rsid w:val="005C4135"/>
    <w:rsid w:val="005E2156"/>
    <w:rsid w:val="005E50C1"/>
    <w:rsid w:val="005E6517"/>
    <w:rsid w:val="005F191C"/>
    <w:rsid w:val="006042CA"/>
    <w:rsid w:val="0061267A"/>
    <w:rsid w:val="00634E26"/>
    <w:rsid w:val="006416C2"/>
    <w:rsid w:val="00642F38"/>
    <w:rsid w:val="00644A88"/>
    <w:rsid w:val="00652FBE"/>
    <w:rsid w:val="0066583A"/>
    <w:rsid w:val="0069009C"/>
    <w:rsid w:val="00697750"/>
    <w:rsid w:val="006B216A"/>
    <w:rsid w:val="006E4832"/>
    <w:rsid w:val="007053AF"/>
    <w:rsid w:val="00706BF2"/>
    <w:rsid w:val="00730893"/>
    <w:rsid w:val="007433B8"/>
    <w:rsid w:val="007528D4"/>
    <w:rsid w:val="00767001"/>
    <w:rsid w:val="007701C6"/>
    <w:rsid w:val="00796F1B"/>
    <w:rsid w:val="007A0E96"/>
    <w:rsid w:val="007A346D"/>
    <w:rsid w:val="007A5179"/>
    <w:rsid w:val="007B3A8E"/>
    <w:rsid w:val="007D39D9"/>
    <w:rsid w:val="007E262F"/>
    <w:rsid w:val="0081466E"/>
    <w:rsid w:val="00825EFA"/>
    <w:rsid w:val="00874658"/>
    <w:rsid w:val="0088674A"/>
    <w:rsid w:val="00887BE7"/>
    <w:rsid w:val="00890923"/>
    <w:rsid w:val="00891F04"/>
    <w:rsid w:val="00893DF4"/>
    <w:rsid w:val="008C73A1"/>
    <w:rsid w:val="008E0C03"/>
    <w:rsid w:val="00916344"/>
    <w:rsid w:val="00930228"/>
    <w:rsid w:val="0093568B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F295D"/>
    <w:rsid w:val="009F451C"/>
    <w:rsid w:val="00A30263"/>
    <w:rsid w:val="00A33ABD"/>
    <w:rsid w:val="00A404E6"/>
    <w:rsid w:val="00A4283D"/>
    <w:rsid w:val="00A62A15"/>
    <w:rsid w:val="00A72547"/>
    <w:rsid w:val="00A85392"/>
    <w:rsid w:val="00A905D7"/>
    <w:rsid w:val="00AC0621"/>
    <w:rsid w:val="00AC07AA"/>
    <w:rsid w:val="00AC3E7B"/>
    <w:rsid w:val="00AC76CC"/>
    <w:rsid w:val="00B002BD"/>
    <w:rsid w:val="00B051DF"/>
    <w:rsid w:val="00B16296"/>
    <w:rsid w:val="00B34FBD"/>
    <w:rsid w:val="00B35450"/>
    <w:rsid w:val="00B57C88"/>
    <w:rsid w:val="00B61441"/>
    <w:rsid w:val="00B64564"/>
    <w:rsid w:val="00B71949"/>
    <w:rsid w:val="00B92D43"/>
    <w:rsid w:val="00B94A4C"/>
    <w:rsid w:val="00BA3E3B"/>
    <w:rsid w:val="00BA4F40"/>
    <w:rsid w:val="00BB6089"/>
    <w:rsid w:val="00BC495D"/>
    <w:rsid w:val="00BC5C63"/>
    <w:rsid w:val="00BF7375"/>
    <w:rsid w:val="00C05D71"/>
    <w:rsid w:val="00C141DC"/>
    <w:rsid w:val="00C363D0"/>
    <w:rsid w:val="00C40911"/>
    <w:rsid w:val="00C42592"/>
    <w:rsid w:val="00C44B64"/>
    <w:rsid w:val="00C470C0"/>
    <w:rsid w:val="00C63CA3"/>
    <w:rsid w:val="00C671BC"/>
    <w:rsid w:val="00C82647"/>
    <w:rsid w:val="00C93610"/>
    <w:rsid w:val="00CA44AB"/>
    <w:rsid w:val="00CD286D"/>
    <w:rsid w:val="00CD341A"/>
    <w:rsid w:val="00CD7D7A"/>
    <w:rsid w:val="00CF0C07"/>
    <w:rsid w:val="00CF44F6"/>
    <w:rsid w:val="00D052D0"/>
    <w:rsid w:val="00D14AB1"/>
    <w:rsid w:val="00D20058"/>
    <w:rsid w:val="00D301D7"/>
    <w:rsid w:val="00D33589"/>
    <w:rsid w:val="00D40081"/>
    <w:rsid w:val="00D4272C"/>
    <w:rsid w:val="00D64854"/>
    <w:rsid w:val="00DB0ED3"/>
    <w:rsid w:val="00DB4885"/>
    <w:rsid w:val="00DD262C"/>
    <w:rsid w:val="00DE3930"/>
    <w:rsid w:val="00DF13F4"/>
    <w:rsid w:val="00DF5527"/>
    <w:rsid w:val="00E06294"/>
    <w:rsid w:val="00E12D4E"/>
    <w:rsid w:val="00E14312"/>
    <w:rsid w:val="00E16FEA"/>
    <w:rsid w:val="00E32F70"/>
    <w:rsid w:val="00E54633"/>
    <w:rsid w:val="00E55B35"/>
    <w:rsid w:val="00E56D9D"/>
    <w:rsid w:val="00E579EB"/>
    <w:rsid w:val="00E66BF8"/>
    <w:rsid w:val="00E82D8D"/>
    <w:rsid w:val="00E9721D"/>
    <w:rsid w:val="00EA7D8F"/>
    <w:rsid w:val="00EB091B"/>
    <w:rsid w:val="00EC4A2D"/>
    <w:rsid w:val="00ED281C"/>
    <w:rsid w:val="00EF035A"/>
    <w:rsid w:val="00EF438D"/>
    <w:rsid w:val="00F022E7"/>
    <w:rsid w:val="00F233ED"/>
    <w:rsid w:val="00F32AEC"/>
    <w:rsid w:val="00F35C87"/>
    <w:rsid w:val="00F711C7"/>
    <w:rsid w:val="00FA16CA"/>
    <w:rsid w:val="00FB3DF7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253FB-61C7-4D42-BA28-AF21F49E9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2021-05-21T03:30:00Z</dcterms:created>
  <dcterms:modified xsi:type="dcterms:W3CDTF">2021-05-21T04:52:00Z</dcterms:modified>
</cp:coreProperties>
</file>