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FC87" w14:textId="6D80E1D1" w:rsidR="00A905A5" w:rsidRPr="00FB42E4" w:rsidRDefault="00A905A5" w:rsidP="00A905A5">
      <w:pPr>
        <w:spacing w:line="360" w:lineRule="exact"/>
        <w:jc w:val="right"/>
        <w:rPr>
          <w:rFonts w:ascii="ＭＳ 明朝" w:eastAsia="ＭＳ 明朝" w:hAnsi="ＭＳ 明朝"/>
          <w:sz w:val="18"/>
          <w:szCs w:val="20"/>
          <w:rPrChange w:id="0" w:author="小林 洋子" w:date="2021-05-21T12:24:00Z">
            <w:rPr>
              <w:rFonts w:ascii="ＭＳ 明朝" w:eastAsia="ＭＳ 明朝" w:hAnsi="ＭＳ 明朝"/>
            </w:rPr>
          </w:rPrChange>
        </w:rPr>
      </w:pPr>
      <w:r w:rsidRPr="00FB42E4">
        <w:rPr>
          <w:rFonts w:ascii="ＭＳ 明朝" w:eastAsia="ＭＳ 明朝" w:hAnsi="ＭＳ 明朝" w:hint="eastAsia"/>
          <w:sz w:val="18"/>
          <w:szCs w:val="20"/>
          <w:rPrChange w:id="1" w:author="小林 洋子" w:date="2021-05-21T12:24:00Z">
            <w:rPr>
              <w:rFonts w:ascii="ＭＳ 明朝" w:eastAsia="ＭＳ 明朝" w:hAnsi="ＭＳ 明朝" w:hint="eastAsia"/>
            </w:rPr>
          </w:rPrChange>
        </w:rPr>
        <w:t>文化庁</w:t>
      </w:r>
      <w:r w:rsidRPr="00FB42E4">
        <w:rPr>
          <w:rFonts w:ascii="ＭＳ 明朝" w:eastAsia="ＭＳ 明朝" w:hAnsi="ＭＳ 明朝"/>
          <w:sz w:val="18"/>
          <w:szCs w:val="20"/>
          <w:rPrChange w:id="2" w:author="小林 洋子" w:date="2021-05-21T12:24:00Z">
            <w:rPr>
              <w:rFonts w:ascii="ＭＳ 明朝" w:eastAsia="ＭＳ 明朝" w:hAnsi="ＭＳ 明朝"/>
            </w:rPr>
          </w:rPrChange>
        </w:rPr>
        <w:t xml:space="preserve"> 委託事業 令和3年度 アニメーション人材育成調査</w:t>
      </w:r>
      <w:ins w:id="3" w:author="m" w:date="2021-05-19T11:22:00Z">
        <w:r w:rsidR="00DA73E0" w:rsidRPr="00FB42E4">
          <w:rPr>
            <w:rFonts w:ascii="ＭＳ 明朝" w:eastAsia="ＭＳ 明朝" w:hAnsi="ＭＳ 明朝" w:hint="eastAsia"/>
            <w:sz w:val="18"/>
            <w:szCs w:val="20"/>
            <w:rPrChange w:id="4" w:author="小林 洋子" w:date="2021-05-21T12:24:00Z">
              <w:rPr>
                <w:rFonts w:ascii="ＭＳ 明朝" w:eastAsia="ＭＳ 明朝" w:hAnsi="ＭＳ 明朝" w:hint="eastAsia"/>
              </w:rPr>
            </w:rPrChange>
          </w:rPr>
          <w:t>研究</w:t>
        </w:r>
      </w:ins>
      <w:r w:rsidRPr="00FB42E4">
        <w:rPr>
          <w:rFonts w:ascii="ＭＳ 明朝" w:eastAsia="ＭＳ 明朝" w:hAnsi="ＭＳ 明朝"/>
          <w:sz w:val="18"/>
          <w:szCs w:val="20"/>
          <w:rPrChange w:id="5" w:author="小林 洋子" w:date="2021-05-21T12:24:00Z">
            <w:rPr>
              <w:rFonts w:ascii="ＭＳ 明朝" w:eastAsia="ＭＳ 明朝" w:hAnsi="ＭＳ 明朝"/>
            </w:rPr>
          </w:rPrChange>
        </w:rPr>
        <w:t>事業“技術継承プログラム”</w:t>
      </w:r>
      <w:r w:rsidRPr="00FB42E4">
        <w:rPr>
          <w:rFonts w:ascii="ＭＳ 明朝" w:eastAsia="ＭＳ 明朝" w:hAnsi="ＭＳ 明朝" w:hint="eastAsia"/>
          <w:sz w:val="18"/>
          <w:szCs w:val="20"/>
          <w:rPrChange w:id="6" w:author="小林 洋子" w:date="2021-05-21T12:24:00Z">
            <w:rPr>
              <w:rFonts w:ascii="ＭＳ 明朝" w:eastAsia="ＭＳ 明朝" w:hAnsi="ＭＳ 明朝" w:hint="eastAsia"/>
            </w:rPr>
          </w:rPrChange>
        </w:rPr>
        <w:t>（様式</w:t>
      </w:r>
      <w:ins w:id="7" w:author="小林 洋子" w:date="2021-05-21T12:26:00Z">
        <w:r w:rsidR="00971367">
          <w:rPr>
            <w:rFonts w:ascii="ＭＳ 明朝" w:eastAsia="ＭＳ 明朝" w:hAnsi="ＭＳ 明朝" w:hint="eastAsia"/>
            <w:sz w:val="18"/>
            <w:szCs w:val="20"/>
          </w:rPr>
          <w:t>６</w:t>
        </w:r>
      </w:ins>
      <w:del w:id="8" w:author="小林 洋子" w:date="2021-05-21T12:26:00Z">
        <w:r w:rsidRPr="00FB42E4" w:rsidDel="00971367">
          <w:rPr>
            <w:rFonts w:ascii="ＭＳ 明朝" w:eastAsia="ＭＳ 明朝" w:hAnsi="ＭＳ 明朝"/>
            <w:sz w:val="18"/>
            <w:szCs w:val="20"/>
            <w:rPrChange w:id="9" w:author="小林 洋子" w:date="2021-05-21T12:24:00Z">
              <w:rPr>
                <w:rFonts w:ascii="ＭＳ 明朝" w:eastAsia="ＭＳ 明朝" w:hAnsi="ＭＳ 明朝"/>
              </w:rPr>
            </w:rPrChange>
          </w:rPr>
          <w:delText>2</w:delText>
        </w:r>
      </w:del>
      <w:r w:rsidRPr="00FB42E4">
        <w:rPr>
          <w:rFonts w:ascii="ＭＳ 明朝" w:eastAsia="ＭＳ 明朝" w:hAnsi="ＭＳ 明朝" w:hint="eastAsia"/>
          <w:sz w:val="18"/>
          <w:szCs w:val="20"/>
          <w:rPrChange w:id="10" w:author="小林 洋子" w:date="2021-05-21T12:24:00Z">
            <w:rPr>
              <w:rFonts w:ascii="ＭＳ 明朝" w:eastAsia="ＭＳ 明朝" w:hAnsi="ＭＳ 明朝" w:hint="eastAsia"/>
            </w:rPr>
          </w:rPrChange>
        </w:rPr>
        <w:t>）</w:t>
      </w:r>
    </w:p>
    <w:p w14:paraId="6449EBAC" w14:textId="77777777" w:rsidR="00A356D6" w:rsidRPr="00A905A5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2E30F96" w14:textId="77777777" w:rsidR="00A356D6" w:rsidRPr="004E1B11" w:rsidRDefault="00A356D6" w:rsidP="00A356D6">
      <w:pPr>
        <w:jc w:val="center"/>
        <w:rPr>
          <w:rFonts w:ascii="ＭＳ 明朝" w:eastAsia="ＭＳ 明朝" w:hAnsi="ＭＳ 明朝"/>
          <w:b/>
          <w:sz w:val="24"/>
          <w:u w:val="single"/>
        </w:rPr>
      </w:pPr>
      <w:r w:rsidRPr="004E1B11">
        <w:rPr>
          <w:rFonts w:ascii="ＭＳ 明朝" w:eastAsia="ＭＳ 明朝" w:hAnsi="ＭＳ 明朝" w:hint="eastAsia"/>
          <w:b/>
          <w:sz w:val="24"/>
          <w:u w:val="single"/>
        </w:rPr>
        <w:t>複数回応募の動機について</w:t>
      </w:r>
    </w:p>
    <w:p w14:paraId="5BD9A8C2" w14:textId="77777777" w:rsidR="00A356D6" w:rsidRPr="00A356D6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8D19B51" w14:textId="77777777" w:rsidR="00A905A5" w:rsidRDefault="00A356D6">
      <w:pPr>
        <w:jc w:val="center"/>
        <w:rPr>
          <w:rFonts w:ascii="ＭＳ 明朝" w:eastAsia="ＭＳ 明朝" w:hAnsi="ＭＳ 明朝"/>
        </w:rPr>
        <w:pPrChange w:id="11" w:author="小林 洋子" w:date="2021-05-21T12:24:00Z">
          <w:pPr>
            <w:ind w:firstLineChars="200" w:firstLine="420"/>
          </w:pPr>
        </w:pPrChange>
      </w:pPr>
      <w:r w:rsidRPr="00A356D6">
        <w:rPr>
          <w:rFonts w:ascii="ＭＳ 明朝" w:eastAsia="ＭＳ 明朝" w:hAnsi="ＭＳ 明朝" w:hint="eastAsia"/>
        </w:rPr>
        <w:t>本事業</w:t>
      </w:r>
      <w:r w:rsidR="00415959">
        <w:rPr>
          <w:rFonts w:ascii="ＭＳ 明朝" w:eastAsia="ＭＳ 明朝" w:hAnsi="ＭＳ 明朝" w:hint="eastAsia"/>
        </w:rPr>
        <w:t>の受託歴がある</w:t>
      </w:r>
      <w:r w:rsidR="00AB1788">
        <w:rPr>
          <w:rFonts w:ascii="ＭＳ 明朝" w:eastAsia="ＭＳ 明朝" w:hAnsi="ＭＳ 明朝" w:hint="eastAsia"/>
        </w:rPr>
        <w:t>作品</w:t>
      </w:r>
      <w:r w:rsidR="00AB1788">
        <w:rPr>
          <w:rFonts w:ascii="ＭＳ 明朝" w:eastAsia="ＭＳ 明朝" w:hAnsi="ＭＳ 明朝"/>
        </w:rPr>
        <w:t>制作</w:t>
      </w:r>
      <w:r w:rsidR="00415959">
        <w:rPr>
          <w:rFonts w:ascii="ＭＳ 明朝" w:eastAsia="ＭＳ 明朝" w:hAnsi="ＭＳ 明朝" w:hint="eastAsia"/>
        </w:rPr>
        <w:t>団体のみ</w:t>
      </w:r>
      <w:r w:rsidR="00AB1788">
        <w:rPr>
          <w:rFonts w:ascii="ＭＳ 明朝" w:eastAsia="ＭＳ 明朝" w:hAnsi="ＭＳ 明朝" w:hint="eastAsia"/>
        </w:rPr>
        <w:t>ご</w:t>
      </w:r>
      <w:r w:rsidR="00415959">
        <w:rPr>
          <w:rFonts w:ascii="ＭＳ 明朝" w:eastAsia="ＭＳ 明朝" w:hAnsi="ＭＳ 明朝" w:hint="eastAsia"/>
        </w:rPr>
        <w:t>提出</w:t>
      </w:r>
      <w:r w:rsidR="00AB1788">
        <w:rPr>
          <w:rFonts w:ascii="ＭＳ 明朝" w:eastAsia="ＭＳ 明朝" w:hAnsi="ＭＳ 明朝" w:hint="eastAsia"/>
        </w:rPr>
        <w:t>ください</w:t>
      </w:r>
      <w:r w:rsidR="00415959">
        <w:rPr>
          <w:rFonts w:ascii="ＭＳ 明朝" w:eastAsia="ＭＳ 明朝" w:hAnsi="ＭＳ 明朝" w:hint="eastAsia"/>
        </w:rPr>
        <w:t>。</w:t>
      </w:r>
    </w:p>
    <w:p w14:paraId="482C0E51" w14:textId="13C17D73" w:rsidR="00A356D6" w:rsidRDefault="00A356D6" w:rsidP="00FB42E4">
      <w:pPr>
        <w:jc w:val="center"/>
        <w:rPr>
          <w:ins w:id="12" w:author="小林 洋子" w:date="2021-05-21T12:25:00Z"/>
          <w:rFonts w:ascii="ＭＳ 明朝" w:eastAsia="ＭＳ 明朝" w:hAnsi="ＭＳ 明朝"/>
        </w:rPr>
      </w:pPr>
      <w:del w:id="13" w:author="小林 洋子" w:date="2021-05-21T13:53:00Z">
        <w:r w:rsidRPr="00A356D6" w:rsidDel="005928F3">
          <w:rPr>
            <w:rFonts w:ascii="ＭＳ 明朝" w:eastAsia="ＭＳ 明朝" w:hAnsi="ＭＳ 明朝" w:hint="eastAsia"/>
          </w:rPr>
          <w:delText>何故この</w:delText>
        </w:r>
      </w:del>
      <w:ins w:id="14" w:author="小林 洋子" w:date="2021-05-21T13:53:00Z">
        <w:r w:rsidR="005928F3">
          <w:rPr>
            <w:rFonts w:ascii="ＭＳ 明朝" w:eastAsia="ＭＳ 明朝" w:hAnsi="ＭＳ 明朝" w:hint="eastAsia"/>
          </w:rPr>
          <w:t>本</w:t>
        </w:r>
      </w:ins>
      <w:r w:rsidRPr="00A356D6">
        <w:rPr>
          <w:rFonts w:ascii="ＭＳ 明朝" w:eastAsia="ＭＳ 明朝" w:hAnsi="ＭＳ 明朝" w:hint="eastAsia"/>
        </w:rPr>
        <w:t>事業に再度応募することを決めた</w:t>
      </w:r>
      <w:del w:id="15" w:author="小林 洋子" w:date="2021-05-21T13:54:00Z">
        <w:r w:rsidRPr="00A356D6" w:rsidDel="005928F3">
          <w:rPr>
            <w:rFonts w:ascii="ＭＳ 明朝" w:eastAsia="ＭＳ 明朝" w:hAnsi="ＭＳ 明朝" w:hint="eastAsia"/>
          </w:rPr>
          <w:delText>のか</w:delText>
        </w:r>
      </w:del>
      <w:r w:rsidR="00A905A5">
        <w:rPr>
          <w:rFonts w:ascii="ＭＳ 明朝" w:eastAsia="ＭＳ 明朝" w:hAnsi="ＭＳ 明朝" w:hint="eastAsia"/>
        </w:rPr>
        <w:t>、</w:t>
      </w:r>
      <w:del w:id="16" w:author="小林 洋子" w:date="2021-05-21T13:54:00Z">
        <w:r w:rsidR="00A905A5" w:rsidDel="005928F3">
          <w:rPr>
            <w:rFonts w:ascii="ＭＳ 明朝" w:eastAsia="ＭＳ 明朝" w:hAnsi="ＭＳ 明朝" w:hint="eastAsia"/>
          </w:rPr>
          <w:delText>その</w:delText>
        </w:r>
      </w:del>
      <w:r w:rsidR="00A905A5">
        <w:rPr>
          <w:rFonts w:ascii="ＭＳ 明朝" w:eastAsia="ＭＳ 明朝" w:hAnsi="ＭＳ 明朝" w:hint="eastAsia"/>
        </w:rPr>
        <w:t>動機・理</w:t>
      </w:r>
      <w:r w:rsidRPr="00A356D6">
        <w:rPr>
          <w:rFonts w:ascii="ＭＳ 明朝" w:eastAsia="ＭＳ 明朝" w:hAnsi="ＭＳ 明朝" w:hint="eastAsia"/>
        </w:rPr>
        <w:t>由をご記載ください。</w:t>
      </w:r>
    </w:p>
    <w:p w14:paraId="0759815B" w14:textId="77777777" w:rsidR="004E1B11" w:rsidRDefault="004E1B11">
      <w:pPr>
        <w:jc w:val="center"/>
        <w:rPr>
          <w:rFonts w:ascii="ＭＳ 明朝" w:eastAsia="ＭＳ 明朝" w:hAnsi="ＭＳ 明朝"/>
        </w:rPr>
        <w:pPrChange w:id="17" w:author="小林 洋子" w:date="2021-05-21T12:24:00Z">
          <w:pPr>
            <w:ind w:firstLineChars="200" w:firstLine="420"/>
          </w:pPr>
        </w:pPrChange>
      </w:pPr>
    </w:p>
    <w:p w14:paraId="5D2E2339" w14:textId="162F2616" w:rsidR="001B706E" w:rsidRPr="001B706E" w:rsidDel="004E1B11" w:rsidRDefault="001B706E" w:rsidP="00A356D6">
      <w:pPr>
        <w:ind w:firstLineChars="200" w:firstLine="360"/>
        <w:rPr>
          <w:del w:id="18" w:author="小林 洋子" w:date="2021-05-21T12:25:00Z"/>
          <w:rFonts w:ascii="ＭＳ 明朝" w:eastAsia="ＭＳ 明朝" w:hAnsi="ＭＳ 明朝"/>
          <w:sz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356D6" w:rsidRPr="00A356D6" w14:paraId="778CFBF9" w14:textId="77777777" w:rsidTr="00A356D6">
        <w:tc>
          <w:tcPr>
            <w:tcW w:w="8494" w:type="dxa"/>
            <w:shd w:val="clear" w:color="auto" w:fill="808080" w:themeFill="background1" w:themeFillShade="80"/>
          </w:tcPr>
          <w:p w14:paraId="4E0A2DD4" w14:textId="77777777" w:rsidR="00A356D6" w:rsidRPr="00A356D6" w:rsidRDefault="00A356D6" w:rsidP="00A356D6">
            <w:pPr>
              <w:jc w:val="center"/>
              <w:rPr>
                <w:rFonts w:ascii="ＭＳ 明朝" w:eastAsia="ＭＳ 明朝" w:hAnsi="ＭＳ 明朝"/>
                <w:color w:val="FFFFFF" w:themeColor="background1"/>
              </w:rPr>
            </w:pPr>
            <w:r>
              <w:rPr>
                <w:rFonts w:ascii="ＭＳ 明朝" w:eastAsia="ＭＳ 明朝" w:hAnsi="ＭＳ 明朝" w:hint="eastAsia"/>
                <w:color w:val="FFFFFF" w:themeColor="background1"/>
              </w:rPr>
              <w:t>動機・理由について</w:t>
            </w:r>
          </w:p>
        </w:tc>
      </w:tr>
      <w:tr w:rsidR="00A356D6" w14:paraId="2EF804AA" w14:textId="77777777" w:rsidTr="00A356D6">
        <w:tc>
          <w:tcPr>
            <w:tcW w:w="8494" w:type="dxa"/>
          </w:tcPr>
          <w:p w14:paraId="76AB771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B0596E3" w14:textId="29D4DD0E" w:rsidR="00A356D6" w:rsidDel="004E1B11" w:rsidRDefault="00A356D6" w:rsidP="00A356D6">
            <w:pPr>
              <w:rPr>
                <w:del w:id="19" w:author="小林 洋子" w:date="2021-05-21T12:25:00Z"/>
                <w:rFonts w:ascii="ＭＳ 明朝" w:eastAsia="ＭＳ 明朝" w:hAnsi="ＭＳ 明朝"/>
              </w:rPr>
            </w:pPr>
          </w:p>
          <w:p w14:paraId="107A45F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DDB548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24758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6229C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E2586B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66CF1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0923BDD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B3686B8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5DB21B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A9B11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FB9500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88FEC1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4609541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84ABE4C" w14:textId="4CEB359B" w:rsidR="00A356D6" w:rsidRDefault="00A356D6" w:rsidP="00A356D6">
            <w:pPr>
              <w:rPr>
                <w:ins w:id="20" w:author="小林 洋子" w:date="2021-05-21T12:24:00Z"/>
                <w:rFonts w:ascii="ＭＳ 明朝" w:eastAsia="ＭＳ 明朝" w:hAnsi="ＭＳ 明朝"/>
              </w:rPr>
            </w:pPr>
          </w:p>
          <w:p w14:paraId="767460C2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767341B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AD476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99E5C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6310100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A44B4F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8E027D3" w14:textId="69B0F06E" w:rsidR="00A356D6" w:rsidRDefault="00A356D6" w:rsidP="00A356D6">
            <w:pPr>
              <w:rPr>
                <w:ins w:id="21" w:author="小林 洋子" w:date="2021-05-21T12:24:00Z"/>
                <w:rFonts w:ascii="ＭＳ 明朝" w:eastAsia="ＭＳ 明朝" w:hAnsi="ＭＳ 明朝"/>
              </w:rPr>
            </w:pPr>
          </w:p>
          <w:p w14:paraId="440492D6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0A64A24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1B2EC84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828528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DF3D9D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</w:tc>
      </w:tr>
    </w:tbl>
    <w:p w14:paraId="7BD7AA26" w14:textId="77777777" w:rsidR="00A356D6" w:rsidRPr="00A356D6" w:rsidRDefault="00A356D6">
      <w:pPr>
        <w:rPr>
          <w:rFonts w:ascii="ＭＳ 明朝" w:eastAsia="ＭＳ 明朝" w:hAnsi="ＭＳ 明朝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F839" w14:textId="77777777" w:rsidR="007C20F8" w:rsidRDefault="007C20F8" w:rsidP="00A905A5">
      <w:r>
        <w:separator/>
      </w:r>
    </w:p>
  </w:endnote>
  <w:endnote w:type="continuationSeparator" w:id="0">
    <w:p w14:paraId="0B31E5DF" w14:textId="77777777" w:rsidR="007C20F8" w:rsidRDefault="007C20F8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A2DE4" w14:textId="77777777" w:rsidR="007C20F8" w:rsidRDefault="007C20F8" w:rsidP="00A905A5">
      <w:r>
        <w:separator/>
      </w:r>
    </w:p>
  </w:footnote>
  <w:footnote w:type="continuationSeparator" w:id="0">
    <w:p w14:paraId="015871CD" w14:textId="77777777" w:rsidR="007C20F8" w:rsidRDefault="007C20F8" w:rsidP="00A905A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小林 洋子">
    <w15:presenceInfo w15:providerId="AD" w15:userId="S::kobayashi@aja7501.onmicrosoft.com::0f72b504-226c-4c97-872e-f5b4735cae64"/>
  </w15:person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50959"/>
    <w:rsid w:val="000C65CF"/>
    <w:rsid w:val="001B706E"/>
    <w:rsid w:val="002C1801"/>
    <w:rsid w:val="003939A3"/>
    <w:rsid w:val="00415959"/>
    <w:rsid w:val="004E1B11"/>
    <w:rsid w:val="00513320"/>
    <w:rsid w:val="005928F3"/>
    <w:rsid w:val="007C20F8"/>
    <w:rsid w:val="007F3ACF"/>
    <w:rsid w:val="008236DC"/>
    <w:rsid w:val="00971367"/>
    <w:rsid w:val="00A356D6"/>
    <w:rsid w:val="00A905A5"/>
    <w:rsid w:val="00A913F0"/>
    <w:rsid w:val="00AA121D"/>
    <w:rsid w:val="00AB1788"/>
    <w:rsid w:val="00BF6AAE"/>
    <w:rsid w:val="00CD2F5E"/>
    <w:rsid w:val="00DA73E0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5</cp:revision>
  <dcterms:created xsi:type="dcterms:W3CDTF">2021-05-21T03:25:00Z</dcterms:created>
  <dcterms:modified xsi:type="dcterms:W3CDTF">2021-05-21T04:54:00Z</dcterms:modified>
</cp:coreProperties>
</file>