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94FAA" w14:textId="06737C89" w:rsidR="00FB28CA" w:rsidRPr="00067D38" w:rsidRDefault="00545A55">
      <w:pPr>
        <w:spacing w:line="360" w:lineRule="exact"/>
        <w:jc w:val="center"/>
        <w:rPr>
          <w:rFonts w:ascii="ＭＳ 明朝" w:eastAsia="ＭＳ 明朝" w:hAnsi="ＭＳ 明朝"/>
          <w:color w:val="000000" w:themeColor="text1"/>
          <w:rPrChange w:id="0" w:author="小林 洋子" w:date="2021-05-21T12:26:00Z">
            <w:rPr>
              <w:rFonts w:ascii="ＭＳ 明朝" w:eastAsia="ＭＳ 明朝" w:hAnsi="ＭＳ 明朝"/>
            </w:rPr>
          </w:rPrChange>
        </w:rPr>
        <w:pPrChange w:id="1" w:author="小林 洋子" w:date="2021-05-21T12:26:00Z">
          <w:pPr>
            <w:spacing w:line="360" w:lineRule="exact"/>
            <w:jc w:val="right"/>
          </w:pPr>
        </w:pPrChange>
      </w:pPr>
      <w:r w:rsidRPr="00067D38">
        <w:rPr>
          <w:rFonts w:ascii="ＭＳ 明朝" w:eastAsia="ＭＳ 明朝" w:hAnsi="ＭＳ 明朝" w:hint="eastAsia"/>
          <w:color w:val="000000" w:themeColor="text1"/>
          <w:rPrChange w:id="2" w:author="小林 洋子" w:date="2021-05-21T12:26:00Z">
            <w:rPr>
              <w:rFonts w:ascii="ＭＳ 明朝" w:eastAsia="ＭＳ 明朝" w:hAnsi="ＭＳ 明朝" w:hint="eastAsia"/>
            </w:rPr>
          </w:rPrChange>
        </w:rPr>
        <w:t>文化庁</w:t>
      </w:r>
      <w:r w:rsidRPr="00067D38">
        <w:rPr>
          <w:rFonts w:ascii="ＭＳ 明朝" w:eastAsia="ＭＳ 明朝" w:hAnsi="ＭＳ 明朝"/>
          <w:color w:val="000000" w:themeColor="text1"/>
          <w:rPrChange w:id="3" w:author="小林 洋子" w:date="2021-05-21T12:26:00Z">
            <w:rPr>
              <w:rFonts w:ascii="ＭＳ 明朝" w:eastAsia="ＭＳ 明朝" w:hAnsi="ＭＳ 明朝"/>
            </w:rPr>
          </w:rPrChange>
        </w:rPr>
        <w:t xml:space="preserve"> 委託事業 令和3年度 アニメーション人材育成調査</w:t>
      </w:r>
      <w:ins w:id="4" w:author="m" w:date="2021-05-19T10:34:00Z">
        <w:r w:rsidR="00001392" w:rsidRPr="00067D38">
          <w:rPr>
            <w:rFonts w:ascii="ＭＳ 明朝" w:eastAsia="ＭＳ 明朝" w:hAnsi="ＭＳ 明朝" w:hint="eastAsia"/>
            <w:color w:val="000000" w:themeColor="text1"/>
            <w:rPrChange w:id="5" w:author="小林 洋子" w:date="2021-05-21T12:26:00Z">
              <w:rPr>
                <w:rFonts w:ascii="ＭＳ 明朝" w:eastAsia="ＭＳ 明朝" w:hAnsi="ＭＳ 明朝" w:hint="eastAsia"/>
              </w:rPr>
            </w:rPrChange>
          </w:rPr>
          <w:t>研究</w:t>
        </w:r>
      </w:ins>
      <w:r w:rsidRPr="00067D38">
        <w:rPr>
          <w:rFonts w:ascii="ＭＳ 明朝" w:eastAsia="ＭＳ 明朝" w:hAnsi="ＭＳ 明朝"/>
          <w:color w:val="000000" w:themeColor="text1"/>
          <w:rPrChange w:id="6" w:author="小林 洋子" w:date="2021-05-21T12:26:00Z">
            <w:rPr>
              <w:rFonts w:ascii="ＭＳ 明朝" w:eastAsia="ＭＳ 明朝" w:hAnsi="ＭＳ 明朝"/>
            </w:rPr>
          </w:rPrChange>
        </w:rPr>
        <w:t>事業“技術継承プログラム”</w:t>
      </w:r>
      <w:r w:rsidRPr="00067D38">
        <w:rPr>
          <w:rFonts w:ascii="ＭＳ 明朝" w:eastAsia="ＭＳ 明朝" w:hAnsi="ＭＳ 明朝" w:hint="eastAsia"/>
          <w:color w:val="000000" w:themeColor="text1"/>
          <w:rPrChange w:id="7" w:author="小林 洋子" w:date="2021-05-21T12:26:00Z">
            <w:rPr>
              <w:rFonts w:ascii="ＭＳ 明朝" w:eastAsia="ＭＳ 明朝" w:hAnsi="ＭＳ 明朝" w:hint="eastAsia"/>
            </w:rPr>
          </w:rPrChange>
        </w:rPr>
        <w:t>（</w:t>
      </w:r>
      <w:r w:rsidR="005C4F98" w:rsidRPr="00067D38">
        <w:rPr>
          <w:rFonts w:ascii="ＭＳ 明朝" w:eastAsia="ＭＳ 明朝" w:hAnsi="ＭＳ 明朝" w:hint="eastAsia"/>
          <w:color w:val="000000" w:themeColor="text1"/>
          <w:rPrChange w:id="8" w:author="小林 洋子" w:date="2021-05-21T12:26:00Z">
            <w:rPr>
              <w:rFonts w:ascii="ＭＳ 明朝" w:eastAsia="ＭＳ 明朝" w:hAnsi="ＭＳ 明朝" w:hint="eastAsia"/>
            </w:rPr>
          </w:rPrChange>
        </w:rPr>
        <w:t>様式</w:t>
      </w:r>
      <w:r w:rsidR="00001B64" w:rsidRPr="00067D38">
        <w:rPr>
          <w:rFonts w:ascii="ＭＳ 明朝" w:eastAsia="ＭＳ 明朝" w:hAnsi="ＭＳ 明朝"/>
          <w:color w:val="000000" w:themeColor="text1"/>
          <w:rPrChange w:id="9" w:author="小林 洋子" w:date="2021-05-21T12:26:00Z">
            <w:rPr>
              <w:rFonts w:ascii="ＭＳ 明朝" w:eastAsia="ＭＳ 明朝" w:hAnsi="ＭＳ 明朝"/>
            </w:rPr>
          </w:rPrChange>
        </w:rPr>
        <w:t>3</w:t>
      </w:r>
      <w:r w:rsidRPr="00067D38">
        <w:rPr>
          <w:rFonts w:ascii="ＭＳ 明朝" w:eastAsia="ＭＳ 明朝" w:hAnsi="ＭＳ 明朝" w:hint="eastAsia"/>
          <w:color w:val="000000" w:themeColor="text1"/>
          <w:rPrChange w:id="10" w:author="小林 洋子" w:date="2021-05-21T12:26:00Z">
            <w:rPr>
              <w:rFonts w:ascii="ＭＳ 明朝" w:eastAsia="ＭＳ 明朝" w:hAnsi="ＭＳ 明朝" w:hint="eastAsia"/>
            </w:rPr>
          </w:rPrChange>
        </w:rPr>
        <w:t>）</w:t>
      </w:r>
    </w:p>
    <w:p w14:paraId="7A3FA7FD" w14:textId="300319C5" w:rsidR="00FB28CA" w:rsidRPr="008D12AB" w:rsidRDefault="00FB28CA" w:rsidP="00FB28CA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和3</w:t>
      </w:r>
      <w:r w:rsidRPr="008D12AB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/>
        </w:rPr>
        <w:t>5</w:t>
      </w:r>
      <w:r w:rsidR="000B1DD1">
        <w:rPr>
          <w:rFonts w:ascii="ＭＳ 明朝" w:eastAsia="ＭＳ 明朝" w:hAnsi="ＭＳ 明朝" w:hint="eastAsia"/>
        </w:rPr>
        <w:t>月</w:t>
      </w:r>
      <w:ins w:id="11" w:author="小林 洋子" w:date="2021-05-21T13:51:00Z">
        <w:r w:rsidR="0002106A">
          <w:rPr>
            <w:rFonts w:ascii="ＭＳ 明朝" w:eastAsia="ＭＳ 明朝" w:hAnsi="ＭＳ 明朝" w:hint="eastAsia"/>
          </w:rPr>
          <w:t>24</w:t>
        </w:r>
      </w:ins>
      <w:del w:id="12" w:author="小林 洋子" w:date="2021-05-21T13:51:00Z">
        <w:r w:rsidR="000B1DD1" w:rsidDel="0002106A">
          <w:rPr>
            <w:rFonts w:ascii="ＭＳ 明朝" w:eastAsia="ＭＳ 明朝" w:hAnsi="ＭＳ 明朝" w:hint="eastAsia"/>
          </w:rPr>
          <w:delText>17</w:delText>
        </w:r>
      </w:del>
      <w:r w:rsidRPr="008D12AB">
        <w:rPr>
          <w:rFonts w:ascii="ＭＳ 明朝" w:eastAsia="ＭＳ 明朝" w:hAnsi="ＭＳ 明朝" w:hint="eastAsia"/>
        </w:rPr>
        <w:t>日時点</w:t>
      </w:r>
    </w:p>
    <w:p w14:paraId="39535A27" w14:textId="77777777" w:rsidR="00545A55" w:rsidRPr="008D12AB" w:rsidRDefault="00545A55" w:rsidP="00083626">
      <w:pPr>
        <w:spacing w:line="360" w:lineRule="exact"/>
        <w:jc w:val="right"/>
        <w:rPr>
          <w:rFonts w:ascii="ＭＳ 明朝" w:eastAsia="ＭＳ 明朝" w:hAnsi="ＭＳ 明朝"/>
        </w:rPr>
      </w:pPr>
    </w:p>
    <w:p w14:paraId="08741858" w14:textId="771C9E40" w:rsidR="005C4F98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14:paraId="1FEFFB82" w14:textId="77777777" w:rsidR="00FB28CA" w:rsidRPr="008D12AB" w:rsidRDefault="00FB28C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</w:p>
    <w:p w14:paraId="0BDCB8AD" w14:textId="77777777"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14:paraId="2EA6E438" w14:textId="63AF9DA5" w:rsidR="007C688F" w:rsidRPr="007C688F" w:rsidRDefault="001C5E0F" w:rsidP="007C688F">
      <w:pPr>
        <w:jc w:val="center"/>
        <w:rPr>
          <w:rFonts w:ascii="ＭＳ 明朝" w:eastAsia="ＭＳ 明朝" w:hAnsi="ＭＳ 明朝"/>
          <w:color w:val="C00000"/>
          <w:u w:val="single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ins w:id="13" w:author="小林 洋子" w:date="2021-05-21T13:57:00Z">
        <w:r w:rsidR="00F74DE2">
          <w:rPr>
            <w:rFonts w:ascii="ＭＳ 明朝" w:eastAsia="ＭＳ 明朝" w:hAnsi="ＭＳ 明朝" w:hint="eastAsia"/>
            <w:color w:val="C00000"/>
            <w:u w:val="single"/>
          </w:rPr>
          <w:t>指導側メンバーは5名以上、</w:t>
        </w:r>
      </w:ins>
      <w:ins w:id="14" w:author="小林 洋子" w:date="2021-05-21T13:56:00Z">
        <w:r w:rsidR="00F74DE2">
          <w:rPr>
            <w:rFonts w:ascii="ＭＳ 明朝" w:eastAsia="ＭＳ 明朝" w:hAnsi="ＭＳ 明朝" w:hint="eastAsia"/>
            <w:color w:val="C00000"/>
            <w:u w:val="single"/>
          </w:rPr>
          <w:t>育成対象者</w:t>
        </w:r>
      </w:ins>
      <w:del w:id="15" w:author="小林 洋子" w:date="2021-05-21T13:56:00Z">
        <w:r w:rsidR="00BF2CFA" w:rsidDel="00F74DE2">
          <w:rPr>
            <w:rFonts w:ascii="ＭＳ 明朝" w:eastAsia="ＭＳ 明朝" w:hAnsi="ＭＳ 明朝" w:hint="eastAsia"/>
            <w:color w:val="C00000"/>
            <w:u w:val="single"/>
          </w:rPr>
          <w:delText>アニメーター</w:delText>
        </w:r>
      </w:del>
      <w:r w:rsidR="00BF2CFA">
        <w:rPr>
          <w:rFonts w:ascii="ＭＳ 明朝" w:eastAsia="ＭＳ 明朝" w:hAnsi="ＭＳ 明朝" w:hint="eastAsia"/>
          <w:color w:val="C00000"/>
          <w:u w:val="single"/>
        </w:rPr>
        <w:t>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は</w:t>
      </w:r>
      <w:del w:id="16" w:author="小林 洋子" w:date="2021-05-21T13:57:00Z">
        <w:r w:rsidRPr="008D12AB" w:rsidDel="00F74DE2">
          <w:rPr>
            <w:rFonts w:ascii="ＭＳ 明朝" w:eastAsia="ＭＳ 明朝" w:hAnsi="ＭＳ 明朝" w:hint="eastAsia"/>
            <w:color w:val="C00000"/>
            <w:u w:val="single"/>
          </w:rPr>
          <w:delText>、</w:delText>
        </w:r>
      </w:del>
      <w:r w:rsidR="00B06F03">
        <w:rPr>
          <w:rFonts w:ascii="ＭＳ 明朝" w:eastAsia="ＭＳ 明朝" w:hAnsi="ＭＳ 明朝" w:hint="eastAsia"/>
          <w:color w:val="C00000"/>
          <w:u w:val="single"/>
        </w:rPr>
        <w:t>3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</w:t>
      </w:r>
      <w:del w:id="17" w:author="小林 洋子" w:date="2021-05-21T13:57:00Z">
        <w:r w:rsidRPr="008D12AB" w:rsidDel="00F74DE2">
          <w:rPr>
            <w:rFonts w:ascii="ＭＳ 明朝" w:eastAsia="ＭＳ 明朝" w:hAnsi="ＭＳ 明朝" w:hint="eastAsia"/>
            <w:color w:val="C00000"/>
            <w:u w:val="single"/>
          </w:rPr>
          <w:delText>のメンバー</w:delText>
        </w:r>
        <w:r w:rsidR="008F18D1" w:rsidRPr="008D12AB" w:rsidDel="00F74DE2">
          <w:rPr>
            <w:rFonts w:ascii="ＭＳ 明朝" w:eastAsia="ＭＳ 明朝" w:hAnsi="ＭＳ 明朝" w:hint="eastAsia"/>
            <w:color w:val="C00000"/>
            <w:u w:val="single"/>
          </w:rPr>
          <w:delText>を</w:delText>
        </w:r>
      </w:del>
      <w:ins w:id="18" w:author="小林 洋子" w:date="2021-05-21T13:57:00Z">
        <w:r w:rsidR="00F74DE2">
          <w:rPr>
            <w:rFonts w:ascii="ＭＳ 明朝" w:eastAsia="ＭＳ 明朝" w:hAnsi="ＭＳ 明朝" w:hint="eastAsia"/>
            <w:color w:val="C00000"/>
            <w:u w:val="single"/>
          </w:rPr>
          <w:t>、</w:t>
        </w:r>
      </w:ins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揃えてください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  <w:tblPrChange w:id="19" w:author="小林 洋子" w:date="2021-05-21T14:22:00Z">
          <w:tblPr>
            <w:tblStyle w:val="a3"/>
            <w:tblW w:w="0" w:type="auto"/>
            <w:jc w:val="center"/>
            <w:tblLook w:val="04A0" w:firstRow="1" w:lastRow="0" w:firstColumn="1" w:lastColumn="0" w:noHBand="0" w:noVBand="1"/>
          </w:tblPr>
        </w:tblPrChange>
      </w:tblPr>
      <w:tblGrid>
        <w:gridCol w:w="2715"/>
        <w:gridCol w:w="1533"/>
        <w:gridCol w:w="1417"/>
        <w:gridCol w:w="567"/>
        <w:gridCol w:w="1560"/>
        <w:gridCol w:w="1562"/>
        <w:gridCol w:w="1556"/>
        <w:gridCol w:w="851"/>
        <w:gridCol w:w="1134"/>
        <w:gridCol w:w="1559"/>
        <w:tblGridChange w:id="20">
          <w:tblGrid>
            <w:gridCol w:w="2715"/>
            <w:gridCol w:w="1226"/>
            <w:gridCol w:w="1227"/>
            <w:gridCol w:w="497"/>
            <w:gridCol w:w="1985"/>
            <w:gridCol w:w="142"/>
            <w:gridCol w:w="1562"/>
            <w:gridCol w:w="1133"/>
            <w:gridCol w:w="423"/>
            <w:gridCol w:w="851"/>
            <w:gridCol w:w="1134"/>
            <w:gridCol w:w="1559"/>
          </w:tblGrid>
        </w:tblGridChange>
      </w:tblGrid>
      <w:tr w:rsidR="009A4186" w:rsidRPr="009A4186" w14:paraId="6D710737" w14:textId="77777777" w:rsidTr="00787AFD">
        <w:trPr>
          <w:jc w:val="center"/>
          <w:trPrChange w:id="21" w:author="小林 洋子" w:date="2021-05-21T14:22:00Z">
            <w:trPr>
              <w:jc w:val="center"/>
            </w:trPr>
          </w:trPrChange>
        </w:trPr>
        <w:tc>
          <w:tcPr>
            <w:tcW w:w="2715" w:type="dxa"/>
            <w:shd w:val="clear" w:color="auto" w:fill="808080" w:themeFill="background1" w:themeFillShade="80"/>
            <w:vAlign w:val="center"/>
            <w:tcPrChange w:id="22" w:author="小林 洋子" w:date="2021-05-21T14:22:00Z">
              <w:tcPr>
                <w:tcW w:w="2715" w:type="dxa"/>
                <w:shd w:val="clear" w:color="auto" w:fill="808080" w:themeFill="background1" w:themeFillShade="80"/>
                <w:vAlign w:val="center"/>
              </w:tcPr>
            </w:tcPrChange>
          </w:tcPr>
          <w:p w14:paraId="40CF10C6" w14:textId="09A7A5EB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23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24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25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担当</w:t>
            </w:r>
          </w:p>
        </w:tc>
        <w:tc>
          <w:tcPr>
            <w:tcW w:w="1533" w:type="dxa"/>
            <w:shd w:val="clear" w:color="auto" w:fill="808080" w:themeFill="background1" w:themeFillShade="80"/>
            <w:vAlign w:val="center"/>
            <w:tcPrChange w:id="26" w:author="小林 洋子" w:date="2021-05-21T14:22:00Z">
              <w:tcPr>
                <w:tcW w:w="1226" w:type="dxa"/>
                <w:shd w:val="clear" w:color="auto" w:fill="808080" w:themeFill="background1" w:themeFillShade="80"/>
                <w:vAlign w:val="center"/>
              </w:tcPr>
            </w:tcPrChange>
          </w:tcPr>
          <w:p w14:paraId="62C34163" w14:textId="77777777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27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28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29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氏名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  <w:tcPrChange w:id="30" w:author="小林 洋子" w:date="2021-05-21T14:22:00Z">
              <w:tcPr>
                <w:tcW w:w="1227" w:type="dxa"/>
                <w:shd w:val="clear" w:color="auto" w:fill="808080" w:themeFill="background1" w:themeFillShade="80"/>
                <w:vAlign w:val="center"/>
              </w:tcPr>
            </w:tcPrChange>
          </w:tcPr>
          <w:p w14:paraId="77B05B69" w14:textId="6AD11572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31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32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33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よみがな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  <w:tcPrChange w:id="34" w:author="小林 洋子" w:date="2021-05-21T14:22:00Z">
              <w:tcPr>
                <w:tcW w:w="497" w:type="dxa"/>
                <w:shd w:val="clear" w:color="auto" w:fill="808080" w:themeFill="background1" w:themeFillShade="80"/>
                <w:vAlign w:val="center"/>
              </w:tcPr>
            </w:tcPrChange>
          </w:tcPr>
          <w:p w14:paraId="43AFD34A" w14:textId="77777777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35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36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37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性別</w:t>
            </w:r>
          </w:p>
        </w:tc>
        <w:tc>
          <w:tcPr>
            <w:tcW w:w="1560" w:type="dxa"/>
            <w:shd w:val="clear" w:color="auto" w:fill="808080" w:themeFill="background1" w:themeFillShade="80"/>
            <w:vAlign w:val="center"/>
            <w:tcPrChange w:id="38" w:author="小林 洋子" w:date="2021-05-21T14:22:00Z">
              <w:tcPr>
                <w:tcW w:w="1985" w:type="dxa"/>
                <w:shd w:val="clear" w:color="auto" w:fill="808080" w:themeFill="background1" w:themeFillShade="80"/>
                <w:vAlign w:val="center"/>
              </w:tcPr>
            </w:tcPrChange>
          </w:tcPr>
          <w:p w14:paraId="476951CB" w14:textId="77777777" w:rsidR="009A4186" w:rsidRPr="009A4186" w:rsidRDefault="009A4186" w:rsidP="00787AFD">
            <w:pPr>
              <w:jc w:val="center"/>
              <w:rPr>
                <w:ins w:id="39" w:author="小林 洋子" w:date="2021-05-21T14:02:00Z"/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40" w:author="小林 洋子" w:date="2021-05-21T14:20:00Z">
                  <w:rPr>
                    <w:ins w:id="41" w:author="小林 洋子" w:date="2021-05-21T14:02:00Z"/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42" w:author="小林 洋子" w:date="2021-05-21T14:22:00Z">
                <w:pPr>
                  <w:jc w:val="center"/>
                </w:pPr>
              </w:pPrChange>
            </w:pPr>
            <w:ins w:id="43" w:author="小林 洋子" w:date="2021-05-21T13:58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44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指導側</w:t>
              </w:r>
            </w:ins>
            <w:ins w:id="45" w:author="小林 洋子" w:date="2021-05-21T14:02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46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メンバー</w:t>
              </w:r>
            </w:ins>
            <w:ins w:id="47" w:author="小林 洋子" w:date="2021-05-21T13:58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48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/</w:t>
              </w:r>
            </w:ins>
          </w:p>
          <w:p w14:paraId="4B49995F" w14:textId="271ABA49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49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50" w:author="小林 洋子" w:date="2021-05-21T14:22:00Z">
                <w:pPr>
                  <w:jc w:val="center"/>
                </w:pPr>
              </w:pPrChange>
            </w:pPr>
            <w:del w:id="51" w:author="小林 洋子" w:date="2021-05-21T13:58:00Z">
              <w:r w:rsidRPr="009A4186" w:rsidDel="00F74DE2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52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delText>所属</w:delText>
              </w:r>
            </w:del>
            <w:ins w:id="53" w:author="小林 洋子" w:date="2021-05-21T13:58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54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育成</w:t>
              </w:r>
            </w:ins>
            <w:ins w:id="55" w:author="小林 洋子" w:date="2021-05-21T14:02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56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対象者</w:t>
              </w:r>
            </w:ins>
          </w:p>
        </w:tc>
        <w:tc>
          <w:tcPr>
            <w:tcW w:w="1562" w:type="dxa"/>
            <w:shd w:val="clear" w:color="auto" w:fill="808080" w:themeFill="background1" w:themeFillShade="80"/>
            <w:vAlign w:val="center"/>
            <w:tcPrChange w:id="57" w:author="小林 洋子" w:date="2021-05-21T14:22:00Z">
              <w:tcPr>
                <w:tcW w:w="1704" w:type="dxa"/>
                <w:gridSpan w:val="2"/>
                <w:shd w:val="clear" w:color="auto" w:fill="808080" w:themeFill="background1" w:themeFillShade="80"/>
                <w:vAlign w:val="center"/>
              </w:tcPr>
            </w:tcPrChange>
          </w:tcPr>
          <w:p w14:paraId="618DA308" w14:textId="6DC50246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58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59" w:author="小林 洋子" w:date="2021-05-21T14:22:00Z">
                <w:pPr>
                  <w:jc w:val="center"/>
                </w:pPr>
              </w:pPrChange>
            </w:pPr>
            <w:ins w:id="60" w:author="小林 洋子" w:date="2021-05-21T14:15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61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所属</w:t>
              </w:r>
            </w:ins>
            <w:del w:id="62" w:author="小林 洋子" w:date="2021-05-21T14:15:00Z">
              <w:r w:rsidRPr="009A4186" w:rsidDel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63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delText>生年月日</w:delText>
              </w:r>
            </w:del>
          </w:p>
        </w:tc>
        <w:tc>
          <w:tcPr>
            <w:tcW w:w="1556" w:type="dxa"/>
            <w:shd w:val="clear" w:color="auto" w:fill="808080" w:themeFill="background1" w:themeFillShade="80"/>
            <w:vAlign w:val="center"/>
            <w:tcPrChange w:id="64" w:author="小林 洋子" w:date="2021-05-21T14:22:00Z">
              <w:tcPr>
                <w:tcW w:w="1133" w:type="dxa"/>
                <w:shd w:val="clear" w:color="auto" w:fill="808080" w:themeFill="background1" w:themeFillShade="80"/>
              </w:tcPr>
            </w:tcPrChange>
          </w:tcPr>
          <w:p w14:paraId="106E62C0" w14:textId="0699035D" w:rsidR="009A4186" w:rsidRPr="009A4186" w:rsidRDefault="009A4186" w:rsidP="00787AFD">
            <w:pPr>
              <w:jc w:val="center"/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65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pPrChange w:id="66" w:author="小林 洋子" w:date="2021-05-21T14:22:00Z">
                <w:pPr>
                  <w:jc w:val="center"/>
                </w:pPr>
              </w:pPrChange>
            </w:pPr>
            <w:ins w:id="67" w:author="小林 洋子" w:date="2021-05-21T14:15:00Z">
              <w:r w:rsidRPr="009A4186">
                <w:rPr>
                  <w:rFonts w:ascii="ＭＳ 明朝" w:eastAsia="ＭＳ 明朝" w:hAnsi="ＭＳ 明朝" w:hint="eastAsia"/>
                  <w:color w:val="FFFFFF" w:themeColor="background1"/>
                  <w:sz w:val="16"/>
                  <w:szCs w:val="16"/>
                  <w:rPrChange w:id="68" w:author="小林 洋子" w:date="2021-05-21T14:20:00Z">
                    <w:rPr>
                      <w:rFonts w:ascii="ＭＳ 明朝" w:eastAsia="ＭＳ 明朝" w:hAnsi="ＭＳ 明朝" w:hint="eastAsia"/>
                      <w:color w:val="FFFFFF" w:themeColor="background1"/>
                      <w:sz w:val="18"/>
                      <w:szCs w:val="18"/>
                    </w:rPr>
                  </w:rPrChange>
                </w:rPr>
                <w:t>生年月日</w:t>
              </w:r>
            </w:ins>
          </w:p>
        </w:tc>
        <w:tc>
          <w:tcPr>
            <w:tcW w:w="851" w:type="dxa"/>
            <w:shd w:val="clear" w:color="auto" w:fill="808080" w:themeFill="background1" w:themeFillShade="80"/>
            <w:vAlign w:val="center"/>
            <w:tcPrChange w:id="69" w:author="小林 洋子" w:date="2021-05-21T14:22:00Z">
              <w:tcPr>
                <w:tcW w:w="1274" w:type="dxa"/>
                <w:gridSpan w:val="2"/>
                <w:shd w:val="clear" w:color="auto" w:fill="808080" w:themeFill="background1" w:themeFillShade="80"/>
                <w:vAlign w:val="center"/>
              </w:tcPr>
            </w:tcPrChange>
          </w:tcPr>
          <w:p w14:paraId="11B45BBA" w14:textId="076D8AB1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70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71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72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年齢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  <w:tcPrChange w:id="73" w:author="小林 洋子" w:date="2021-05-21T14:22:00Z">
              <w:tcPr>
                <w:tcW w:w="1134" w:type="dxa"/>
                <w:shd w:val="clear" w:color="auto" w:fill="808080" w:themeFill="background1" w:themeFillShade="80"/>
                <w:vAlign w:val="center"/>
              </w:tcPr>
            </w:tcPrChange>
          </w:tcPr>
          <w:p w14:paraId="4F2F9EAC" w14:textId="4BA39EC0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74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75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76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担当役職歴</w:t>
            </w:r>
          </w:p>
        </w:tc>
        <w:tc>
          <w:tcPr>
            <w:tcW w:w="1559" w:type="dxa"/>
            <w:shd w:val="clear" w:color="auto" w:fill="808080" w:themeFill="background1" w:themeFillShade="80"/>
            <w:tcPrChange w:id="77" w:author="小林 洋子" w:date="2021-05-21T14:22:00Z">
              <w:tcPr>
                <w:tcW w:w="1559" w:type="dxa"/>
                <w:shd w:val="clear" w:color="auto" w:fill="808080" w:themeFill="background1" w:themeFillShade="80"/>
              </w:tcPr>
            </w:tcPrChange>
          </w:tcPr>
          <w:p w14:paraId="6B0C2F17" w14:textId="7044D7FD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78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79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80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その他の役職名／</w:t>
            </w:r>
          </w:p>
          <w:p w14:paraId="70E71DD9" w14:textId="79E30ADD" w:rsidR="009A4186" w:rsidRPr="009A4186" w:rsidRDefault="009A4186" w:rsidP="00787AFD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6"/>
                <w:szCs w:val="16"/>
                <w:rPrChange w:id="81" w:author="小林 洋子" w:date="2021-05-21T14:20:00Z">
                  <w:rPr>
                    <w:rFonts w:ascii="ＭＳ 明朝" w:eastAsia="ＭＳ 明朝" w:hAnsi="ＭＳ 明朝"/>
                    <w:color w:val="FFFFFF" w:themeColor="background1"/>
                    <w:sz w:val="18"/>
                    <w:szCs w:val="18"/>
                  </w:rPr>
                </w:rPrChange>
              </w:rPr>
              <w:pPrChange w:id="82" w:author="小林 洋子" w:date="2021-05-21T14:22:00Z">
                <w:pPr>
                  <w:jc w:val="center"/>
                </w:pPr>
              </w:pPrChange>
            </w:pPr>
            <w:r w:rsidRPr="009A4186">
              <w:rPr>
                <w:rFonts w:ascii="ＭＳ 明朝" w:eastAsia="ＭＳ 明朝" w:hAnsi="ＭＳ 明朝" w:hint="eastAsia"/>
                <w:color w:val="FFFFFF" w:themeColor="background1"/>
                <w:sz w:val="16"/>
                <w:szCs w:val="16"/>
                <w:rPrChange w:id="83" w:author="小林 洋子" w:date="2021-05-21T14:20:00Z">
                  <w:rPr>
                    <w:rFonts w:ascii="ＭＳ 明朝" w:eastAsia="ＭＳ 明朝" w:hAnsi="ＭＳ 明朝" w:hint="eastAsia"/>
                    <w:color w:val="FFFFFF" w:themeColor="background1"/>
                    <w:sz w:val="18"/>
                    <w:szCs w:val="18"/>
                  </w:rPr>
                </w:rPrChange>
              </w:rPr>
              <w:t>役職歴</w:t>
            </w:r>
          </w:p>
        </w:tc>
      </w:tr>
      <w:tr w:rsidR="009A4186" w:rsidRPr="00CC60AE" w14:paraId="5A55ADB2" w14:textId="77777777" w:rsidTr="009A4186">
        <w:trPr>
          <w:jc w:val="center"/>
          <w:trPrChange w:id="84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85" w:author="小林 洋子" w:date="2021-05-21T14:21:00Z">
              <w:tcPr>
                <w:tcW w:w="2715" w:type="dxa"/>
              </w:tcPr>
            </w:tcPrChange>
          </w:tcPr>
          <w:p w14:paraId="242EACB6" w14:textId="5A708C44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8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8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（記入例）プロデューサー</w:t>
            </w:r>
          </w:p>
        </w:tc>
        <w:tc>
          <w:tcPr>
            <w:tcW w:w="1533" w:type="dxa"/>
            <w:tcPrChange w:id="88" w:author="小林 洋子" w:date="2021-05-21T14:21:00Z">
              <w:tcPr>
                <w:tcW w:w="1226" w:type="dxa"/>
              </w:tcPr>
            </w:tcPrChange>
          </w:tcPr>
          <w:p w14:paraId="2DA492F7" w14:textId="7FE8930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8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90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○○</w:t>
            </w:r>
            <w:r w:rsidRPr="00CC60AE">
              <w:rPr>
                <w:rFonts w:ascii="ＭＳ 明朝" w:eastAsia="ＭＳ 明朝" w:hAnsi="ＭＳ 明朝"/>
                <w:sz w:val="16"/>
                <w:szCs w:val="16"/>
                <w:rPrChange w:id="9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  <w:t xml:space="preserve"> </w:t>
            </w: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9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○○</w:t>
            </w:r>
          </w:p>
        </w:tc>
        <w:tc>
          <w:tcPr>
            <w:tcW w:w="1417" w:type="dxa"/>
            <w:tcPrChange w:id="93" w:author="小林 洋子" w:date="2021-05-21T14:21:00Z">
              <w:tcPr>
                <w:tcW w:w="1227" w:type="dxa"/>
              </w:tcPr>
            </w:tcPrChange>
          </w:tcPr>
          <w:p w14:paraId="1DA6E733" w14:textId="26CE62C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9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95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○○</w:t>
            </w:r>
            <w:r w:rsidRPr="00CC60AE">
              <w:rPr>
                <w:rFonts w:ascii="ＭＳ 明朝" w:eastAsia="ＭＳ 明朝" w:hAnsi="ＭＳ 明朝"/>
                <w:sz w:val="16"/>
                <w:szCs w:val="16"/>
                <w:rPrChange w:id="9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  <w:t xml:space="preserve"> </w:t>
            </w: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9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○○○</w:t>
            </w:r>
          </w:p>
        </w:tc>
        <w:tc>
          <w:tcPr>
            <w:tcW w:w="567" w:type="dxa"/>
            <w:tcPrChange w:id="98" w:author="小林 洋子" w:date="2021-05-21T14:21:00Z">
              <w:tcPr>
                <w:tcW w:w="497" w:type="dxa"/>
              </w:tcPr>
            </w:tcPrChange>
          </w:tcPr>
          <w:p w14:paraId="27003E5C" w14:textId="7D7260D3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9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100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男</w:t>
            </w:r>
          </w:p>
        </w:tc>
        <w:tc>
          <w:tcPr>
            <w:tcW w:w="1560" w:type="dxa"/>
            <w:tcPrChange w:id="101" w:author="小林 洋子" w:date="2021-05-21T14:21:00Z">
              <w:tcPr>
                <w:tcW w:w="2127" w:type="dxa"/>
                <w:gridSpan w:val="2"/>
              </w:tcPr>
            </w:tcPrChange>
          </w:tcPr>
          <w:p w14:paraId="4F65170D" w14:textId="4ACE530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10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03" w:author="小林 洋子" w:date="2021-05-21T13:58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04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指導側メンバー</w:t>
              </w:r>
            </w:ins>
            <w:del w:id="105" w:author="小林 洋子" w:date="2021-05-21T13:58:00Z">
              <w:r w:rsidRPr="00CC60AE" w:rsidDel="00F74DE2">
                <w:rPr>
                  <w:rFonts w:ascii="ＭＳ 明朝" w:eastAsia="ＭＳ 明朝" w:hAnsi="ＭＳ 明朝" w:hint="eastAsia"/>
                  <w:sz w:val="16"/>
                  <w:szCs w:val="16"/>
                  <w:rPrChange w:id="106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株式会社○○○○</w:delText>
              </w:r>
            </w:del>
          </w:p>
        </w:tc>
        <w:tc>
          <w:tcPr>
            <w:tcW w:w="1562" w:type="dxa"/>
            <w:tcPrChange w:id="107" w:author="小林 洋子" w:date="2021-05-21T14:21:00Z">
              <w:tcPr>
                <w:tcW w:w="1562" w:type="dxa"/>
              </w:tcPr>
            </w:tcPrChange>
          </w:tcPr>
          <w:p w14:paraId="7432406F" w14:textId="7BCFCA9D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10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09" w:author="小林 洋子" w:date="2021-05-21T14:19:00Z">
              <w:r>
                <w:rPr>
                  <w:rFonts w:ascii="ＭＳ 明朝" w:eastAsia="ＭＳ 明朝" w:hAnsi="ＭＳ 明朝" w:hint="eastAsia"/>
                  <w:sz w:val="16"/>
                  <w:szCs w:val="16"/>
                </w:rPr>
                <w:t>社員</w:t>
              </w:r>
            </w:ins>
            <w:del w:id="110" w:author="小林 洋子" w:date="2021-05-21T14:16:00Z">
              <w:r w:rsidRPr="00CC60AE" w:rsidDel="009A4186">
                <w:rPr>
                  <w:rFonts w:ascii="ＭＳ 明朝" w:eastAsia="ＭＳ 明朝" w:hAnsi="ＭＳ 明朝"/>
                  <w:sz w:val="16"/>
                  <w:szCs w:val="16"/>
                  <w:rPrChange w:id="111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19</w:delText>
              </w:r>
            </w:del>
            <w:del w:id="112" w:author="小林 洋子" w:date="2021-05-21T14:00:00Z">
              <w:r w:rsidRPr="00CC60AE" w:rsidDel="00F74DE2">
                <w:rPr>
                  <w:rFonts w:ascii="ＭＳ 明朝" w:eastAsia="ＭＳ 明朝" w:hAnsi="ＭＳ 明朝"/>
                  <w:sz w:val="16"/>
                  <w:szCs w:val="16"/>
                  <w:rPrChange w:id="113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80</w:delText>
              </w:r>
            </w:del>
            <w:del w:id="114" w:author="小林 洋子" w:date="2021-05-21T14:16:00Z">
              <w:r w:rsidRPr="00CC60AE" w:rsidDel="009A4186">
                <w:rPr>
                  <w:rFonts w:ascii="ＭＳ 明朝" w:eastAsia="ＭＳ 明朝" w:hAnsi="ＭＳ 明朝" w:hint="eastAsia"/>
                  <w:sz w:val="16"/>
                  <w:szCs w:val="16"/>
                  <w:rPrChange w:id="115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年</w:delText>
              </w:r>
            </w:del>
            <w:del w:id="116" w:author="小林 洋子" w:date="2021-05-21T14:00:00Z">
              <w:r w:rsidRPr="00CC60AE" w:rsidDel="00F74DE2">
                <w:rPr>
                  <w:rFonts w:ascii="ＭＳ 明朝" w:eastAsia="ＭＳ 明朝" w:hAnsi="ＭＳ 明朝"/>
                  <w:sz w:val="16"/>
                  <w:szCs w:val="16"/>
                  <w:rPrChange w:id="117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1</w:delText>
              </w:r>
            </w:del>
            <w:del w:id="118" w:author="小林 洋子" w:date="2021-05-21T14:16:00Z">
              <w:r w:rsidRPr="00CC60AE" w:rsidDel="009A4186">
                <w:rPr>
                  <w:rFonts w:ascii="ＭＳ 明朝" w:eastAsia="ＭＳ 明朝" w:hAnsi="ＭＳ 明朝" w:hint="eastAsia"/>
                  <w:sz w:val="16"/>
                  <w:szCs w:val="16"/>
                  <w:rPrChange w:id="119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月</w:delText>
              </w:r>
              <w:r w:rsidRPr="00CC60AE" w:rsidDel="009A4186">
                <w:rPr>
                  <w:rFonts w:ascii="ＭＳ 明朝" w:eastAsia="ＭＳ 明朝" w:hAnsi="ＭＳ 明朝"/>
                  <w:sz w:val="16"/>
                  <w:szCs w:val="16"/>
                  <w:rPrChange w:id="120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1日</w:delText>
              </w:r>
            </w:del>
          </w:p>
        </w:tc>
        <w:tc>
          <w:tcPr>
            <w:tcW w:w="1556" w:type="dxa"/>
            <w:tcPrChange w:id="121" w:author="小林 洋子" w:date="2021-05-21T14:21:00Z">
              <w:tcPr>
                <w:tcW w:w="1556" w:type="dxa"/>
                <w:gridSpan w:val="2"/>
              </w:tcPr>
            </w:tcPrChange>
          </w:tcPr>
          <w:p w14:paraId="2249FEF4" w14:textId="0C9E4244" w:rsidR="009A4186" w:rsidRPr="009A4186" w:rsidRDefault="009A4186" w:rsidP="009A4186">
            <w:pPr>
              <w:jc w:val="center"/>
              <w:rPr>
                <w:ins w:id="122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  <w:ins w:id="123" w:author="小林 洋子" w:date="2021-05-21T14:15:00Z"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1977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年</w:t>
              </w:r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5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月</w:t>
              </w:r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1日</w:t>
              </w:r>
            </w:ins>
          </w:p>
        </w:tc>
        <w:tc>
          <w:tcPr>
            <w:tcW w:w="851" w:type="dxa"/>
            <w:tcPrChange w:id="124" w:author="小林 洋子" w:date="2021-05-21T14:21:00Z">
              <w:tcPr>
                <w:tcW w:w="851" w:type="dxa"/>
              </w:tcPr>
            </w:tcPrChange>
          </w:tcPr>
          <w:p w14:paraId="46DEE60C" w14:textId="75CF06EF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12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/>
                <w:sz w:val="16"/>
                <w:szCs w:val="16"/>
                <w:rPrChange w:id="12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  <w:t>4</w:t>
            </w:r>
            <w:ins w:id="127" w:author="小林 洋子" w:date="2021-05-21T14:00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28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4</w:t>
              </w:r>
            </w:ins>
            <w:del w:id="129" w:author="小林 洋子" w:date="2021-05-21T14:00:00Z">
              <w:r w:rsidRPr="00CC60AE" w:rsidDel="00F74DE2">
                <w:rPr>
                  <w:rFonts w:ascii="ＭＳ 明朝" w:eastAsia="ＭＳ 明朝" w:hAnsi="ＭＳ 明朝"/>
                  <w:sz w:val="16"/>
                  <w:szCs w:val="16"/>
                  <w:rPrChange w:id="130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1</w:delText>
              </w:r>
            </w:del>
          </w:p>
        </w:tc>
        <w:tc>
          <w:tcPr>
            <w:tcW w:w="1134" w:type="dxa"/>
            <w:tcPrChange w:id="131" w:author="小林 洋子" w:date="2021-05-21T14:21:00Z">
              <w:tcPr>
                <w:tcW w:w="1134" w:type="dxa"/>
              </w:tcPr>
            </w:tcPrChange>
          </w:tcPr>
          <w:p w14:paraId="702C40C9" w14:textId="2DD9519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13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33" w:author="小林 洋子" w:date="2021-05-21T14:00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34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13</w:t>
              </w:r>
            </w:ins>
            <w:del w:id="135" w:author="小林 洋子" w:date="2021-05-21T14:00:00Z">
              <w:r w:rsidRPr="00CC60AE" w:rsidDel="00F74DE2">
                <w:rPr>
                  <w:rFonts w:ascii="ＭＳ 明朝" w:eastAsia="ＭＳ 明朝" w:hAnsi="ＭＳ 明朝"/>
                  <w:sz w:val="16"/>
                  <w:szCs w:val="16"/>
                  <w:rPrChange w:id="136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delText>9</w:delText>
              </w:r>
            </w:del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13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138" w:author="小林 洋子" w:date="2021-05-21T14:21:00Z">
              <w:tcPr>
                <w:tcW w:w="1559" w:type="dxa"/>
              </w:tcPr>
            </w:tcPrChange>
          </w:tcPr>
          <w:p w14:paraId="6CBE4478" w14:textId="46865E3A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13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140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制作進行</w:t>
            </w:r>
            <w:r w:rsidRPr="00CC60AE">
              <w:rPr>
                <w:rFonts w:ascii="ＭＳ 明朝" w:eastAsia="ＭＳ 明朝" w:hAnsi="ＭＳ 明朝"/>
                <w:sz w:val="16"/>
                <w:szCs w:val="16"/>
                <w:rPrChange w:id="14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  <w:t>9</w:t>
            </w: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14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4F7D534E" w14:textId="77777777" w:rsidTr="009A4186">
        <w:trPr>
          <w:jc w:val="center"/>
          <w:ins w:id="143" w:author="小林 洋子" w:date="2021-05-21T13:59:00Z"/>
          <w:trPrChange w:id="144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145" w:author="小林 洋子" w:date="2021-05-21T14:21:00Z">
              <w:tcPr>
                <w:tcW w:w="2715" w:type="dxa"/>
              </w:tcPr>
            </w:tcPrChange>
          </w:tcPr>
          <w:p w14:paraId="00EB7362" w14:textId="7938ED6E" w:rsidR="009A4186" w:rsidRPr="00CC60AE" w:rsidRDefault="009A4186" w:rsidP="009A4186">
            <w:pPr>
              <w:jc w:val="left"/>
              <w:rPr>
                <w:ins w:id="146" w:author="小林 洋子" w:date="2021-05-21T13:59:00Z"/>
                <w:rFonts w:ascii="ＭＳ 明朝" w:eastAsia="ＭＳ 明朝" w:hAnsi="ＭＳ 明朝"/>
                <w:sz w:val="16"/>
                <w:szCs w:val="16"/>
                <w:rPrChange w:id="147" w:author="小林 洋子" w:date="2021-05-21T14:07:00Z">
                  <w:rPr>
                    <w:ins w:id="148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49" w:author="小林 洋子" w:date="2021-05-21T13:59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50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（記入例）アニメーター</w:t>
              </w:r>
            </w:ins>
            <w:ins w:id="151" w:author="小林 洋子" w:date="2021-05-21T14:03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52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（原画）</w:t>
              </w:r>
            </w:ins>
          </w:p>
        </w:tc>
        <w:tc>
          <w:tcPr>
            <w:tcW w:w="1533" w:type="dxa"/>
            <w:tcPrChange w:id="153" w:author="小林 洋子" w:date="2021-05-21T14:21:00Z">
              <w:tcPr>
                <w:tcW w:w="1226" w:type="dxa"/>
              </w:tcPr>
            </w:tcPrChange>
          </w:tcPr>
          <w:p w14:paraId="63B6279A" w14:textId="25AF652D" w:rsidR="009A4186" w:rsidRPr="00CC60AE" w:rsidRDefault="009A4186" w:rsidP="009A4186">
            <w:pPr>
              <w:jc w:val="center"/>
              <w:rPr>
                <w:ins w:id="154" w:author="小林 洋子" w:date="2021-05-21T13:59:00Z"/>
                <w:rFonts w:ascii="ＭＳ 明朝" w:eastAsia="ＭＳ 明朝" w:hAnsi="ＭＳ 明朝"/>
                <w:sz w:val="16"/>
                <w:szCs w:val="16"/>
                <w:rPrChange w:id="155" w:author="小林 洋子" w:date="2021-05-21T14:07:00Z">
                  <w:rPr>
                    <w:ins w:id="156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57" w:author="小林 洋子" w:date="2021-05-21T13:59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58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59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 xml:space="preserve"> </w:t>
              </w:r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60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</w:ins>
          </w:p>
        </w:tc>
        <w:tc>
          <w:tcPr>
            <w:tcW w:w="1417" w:type="dxa"/>
            <w:tcPrChange w:id="161" w:author="小林 洋子" w:date="2021-05-21T14:21:00Z">
              <w:tcPr>
                <w:tcW w:w="1227" w:type="dxa"/>
              </w:tcPr>
            </w:tcPrChange>
          </w:tcPr>
          <w:p w14:paraId="5E1A3734" w14:textId="54C926B8" w:rsidR="009A4186" w:rsidRPr="00CC60AE" w:rsidRDefault="009A4186" w:rsidP="009A4186">
            <w:pPr>
              <w:jc w:val="center"/>
              <w:rPr>
                <w:ins w:id="162" w:author="小林 洋子" w:date="2021-05-21T13:59:00Z"/>
                <w:rFonts w:ascii="ＭＳ 明朝" w:eastAsia="ＭＳ 明朝" w:hAnsi="ＭＳ 明朝"/>
                <w:sz w:val="16"/>
                <w:szCs w:val="16"/>
                <w:rPrChange w:id="163" w:author="小林 洋子" w:date="2021-05-21T14:07:00Z">
                  <w:rPr>
                    <w:ins w:id="164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65" w:author="小林 洋子" w:date="2021-05-21T13:59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66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67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 xml:space="preserve"> </w:t>
              </w:r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68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○○○</w:t>
              </w:r>
            </w:ins>
          </w:p>
        </w:tc>
        <w:tc>
          <w:tcPr>
            <w:tcW w:w="567" w:type="dxa"/>
            <w:tcPrChange w:id="169" w:author="小林 洋子" w:date="2021-05-21T14:21:00Z">
              <w:tcPr>
                <w:tcW w:w="497" w:type="dxa"/>
              </w:tcPr>
            </w:tcPrChange>
          </w:tcPr>
          <w:p w14:paraId="2EC4BFA7" w14:textId="4DD88687" w:rsidR="009A4186" w:rsidRPr="00CC60AE" w:rsidRDefault="009A4186" w:rsidP="009A4186">
            <w:pPr>
              <w:jc w:val="center"/>
              <w:rPr>
                <w:ins w:id="170" w:author="小林 洋子" w:date="2021-05-21T13:59:00Z"/>
                <w:rFonts w:ascii="ＭＳ 明朝" w:eastAsia="ＭＳ 明朝" w:hAnsi="ＭＳ 明朝"/>
                <w:sz w:val="16"/>
                <w:szCs w:val="16"/>
                <w:rPrChange w:id="171" w:author="小林 洋子" w:date="2021-05-21T14:07:00Z">
                  <w:rPr>
                    <w:ins w:id="172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73" w:author="小林 洋子" w:date="2021-05-21T13:59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74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女</w:t>
              </w:r>
            </w:ins>
          </w:p>
        </w:tc>
        <w:tc>
          <w:tcPr>
            <w:tcW w:w="1560" w:type="dxa"/>
            <w:tcPrChange w:id="175" w:author="小林 洋子" w:date="2021-05-21T14:21:00Z">
              <w:tcPr>
                <w:tcW w:w="2127" w:type="dxa"/>
                <w:gridSpan w:val="2"/>
              </w:tcPr>
            </w:tcPrChange>
          </w:tcPr>
          <w:p w14:paraId="4CF92383" w14:textId="1DBFE603" w:rsidR="009A4186" w:rsidRPr="00CC60AE" w:rsidRDefault="009A4186" w:rsidP="009A4186">
            <w:pPr>
              <w:jc w:val="center"/>
              <w:rPr>
                <w:ins w:id="176" w:author="小林 洋子" w:date="2021-05-21T13:59:00Z"/>
                <w:rFonts w:ascii="ＭＳ 明朝" w:eastAsia="ＭＳ 明朝" w:hAnsi="ＭＳ 明朝"/>
                <w:sz w:val="16"/>
                <w:szCs w:val="16"/>
                <w:rPrChange w:id="177" w:author="小林 洋子" w:date="2021-05-21T14:07:00Z">
                  <w:rPr>
                    <w:ins w:id="178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79" w:author="小林 洋子" w:date="2021-05-21T13:59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180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育成対象者</w:t>
              </w:r>
            </w:ins>
          </w:p>
        </w:tc>
        <w:tc>
          <w:tcPr>
            <w:tcW w:w="1562" w:type="dxa"/>
            <w:tcPrChange w:id="181" w:author="小林 洋子" w:date="2021-05-21T14:21:00Z">
              <w:tcPr>
                <w:tcW w:w="1562" w:type="dxa"/>
              </w:tcPr>
            </w:tcPrChange>
          </w:tcPr>
          <w:p w14:paraId="0CD43B20" w14:textId="5369AA50" w:rsidR="009A4186" w:rsidRPr="00CC60AE" w:rsidRDefault="009A4186" w:rsidP="009A4186">
            <w:pPr>
              <w:jc w:val="center"/>
              <w:rPr>
                <w:ins w:id="182" w:author="小林 洋子" w:date="2021-05-21T13:59:00Z"/>
                <w:rFonts w:ascii="ＭＳ 明朝" w:eastAsia="ＭＳ 明朝" w:hAnsi="ＭＳ 明朝" w:hint="eastAsia"/>
                <w:sz w:val="16"/>
                <w:szCs w:val="16"/>
                <w:rPrChange w:id="183" w:author="小林 洋子" w:date="2021-05-21T14:07:00Z">
                  <w:rPr>
                    <w:ins w:id="184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85" w:author="小林 洋子" w:date="2021-05-21T14:19:00Z">
              <w:r>
                <w:rPr>
                  <w:rFonts w:ascii="ＭＳ 明朝" w:eastAsia="ＭＳ 明朝" w:hAnsi="ＭＳ 明朝" w:hint="eastAsia"/>
                  <w:sz w:val="16"/>
                  <w:szCs w:val="16"/>
                </w:rPr>
                <w:t>フリーランス</w:t>
              </w:r>
            </w:ins>
          </w:p>
        </w:tc>
        <w:tc>
          <w:tcPr>
            <w:tcW w:w="1556" w:type="dxa"/>
            <w:tcPrChange w:id="186" w:author="小林 洋子" w:date="2021-05-21T14:21:00Z">
              <w:tcPr>
                <w:tcW w:w="1556" w:type="dxa"/>
                <w:gridSpan w:val="2"/>
              </w:tcPr>
            </w:tcPrChange>
          </w:tcPr>
          <w:p w14:paraId="5E2E4A38" w14:textId="2E60F422" w:rsidR="009A4186" w:rsidRPr="009A4186" w:rsidRDefault="009A4186" w:rsidP="009A4186">
            <w:pPr>
              <w:jc w:val="center"/>
              <w:rPr>
                <w:ins w:id="187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  <w:ins w:id="188" w:author="小林 洋子" w:date="2021-05-21T14:15:00Z"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1997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年</w:t>
              </w:r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5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月</w:t>
              </w:r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11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日</w:t>
              </w:r>
            </w:ins>
          </w:p>
        </w:tc>
        <w:tc>
          <w:tcPr>
            <w:tcW w:w="851" w:type="dxa"/>
            <w:tcPrChange w:id="189" w:author="小林 洋子" w:date="2021-05-21T14:21:00Z">
              <w:tcPr>
                <w:tcW w:w="851" w:type="dxa"/>
              </w:tcPr>
            </w:tcPrChange>
          </w:tcPr>
          <w:p w14:paraId="44ECE8A2" w14:textId="0BC6A17F" w:rsidR="009A4186" w:rsidRPr="00CC60AE" w:rsidRDefault="009A4186" w:rsidP="009A4186">
            <w:pPr>
              <w:jc w:val="center"/>
              <w:rPr>
                <w:ins w:id="190" w:author="小林 洋子" w:date="2021-05-21T13:59:00Z"/>
                <w:rFonts w:ascii="ＭＳ 明朝" w:eastAsia="ＭＳ 明朝" w:hAnsi="ＭＳ 明朝"/>
                <w:sz w:val="16"/>
                <w:szCs w:val="16"/>
                <w:rPrChange w:id="191" w:author="小林 洋子" w:date="2021-05-21T14:07:00Z">
                  <w:rPr>
                    <w:ins w:id="192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193" w:author="小林 洋子" w:date="2021-05-21T14:01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94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2</w:t>
              </w:r>
            </w:ins>
            <w:ins w:id="195" w:author="小林 洋子" w:date="2021-05-21T13:59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196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1</w:t>
              </w:r>
            </w:ins>
          </w:p>
        </w:tc>
        <w:tc>
          <w:tcPr>
            <w:tcW w:w="1134" w:type="dxa"/>
            <w:tcPrChange w:id="197" w:author="小林 洋子" w:date="2021-05-21T14:21:00Z">
              <w:tcPr>
                <w:tcW w:w="1134" w:type="dxa"/>
              </w:tcPr>
            </w:tcPrChange>
          </w:tcPr>
          <w:p w14:paraId="4FA5568F" w14:textId="685355B3" w:rsidR="009A4186" w:rsidRPr="00CC60AE" w:rsidRDefault="009A4186" w:rsidP="009A4186">
            <w:pPr>
              <w:jc w:val="center"/>
              <w:rPr>
                <w:ins w:id="198" w:author="小林 洋子" w:date="2021-05-21T13:59:00Z"/>
                <w:rFonts w:ascii="ＭＳ 明朝" w:eastAsia="ＭＳ 明朝" w:hAnsi="ＭＳ 明朝"/>
                <w:sz w:val="16"/>
                <w:szCs w:val="16"/>
                <w:rPrChange w:id="199" w:author="小林 洋子" w:date="2021-05-21T14:07:00Z">
                  <w:rPr>
                    <w:ins w:id="200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01" w:author="小林 洋子" w:date="2021-05-21T14:01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02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1年</w:t>
              </w:r>
            </w:ins>
          </w:p>
        </w:tc>
        <w:tc>
          <w:tcPr>
            <w:tcW w:w="1559" w:type="dxa"/>
            <w:tcPrChange w:id="203" w:author="小林 洋子" w:date="2021-05-21T14:21:00Z">
              <w:tcPr>
                <w:tcW w:w="1559" w:type="dxa"/>
              </w:tcPr>
            </w:tcPrChange>
          </w:tcPr>
          <w:p w14:paraId="14F67F46" w14:textId="6E9AD25F" w:rsidR="009A4186" w:rsidRPr="00CC60AE" w:rsidRDefault="009A4186" w:rsidP="009A4186">
            <w:pPr>
              <w:jc w:val="center"/>
              <w:rPr>
                <w:ins w:id="204" w:author="小林 洋子" w:date="2021-05-21T13:59:00Z"/>
                <w:rFonts w:ascii="ＭＳ 明朝" w:eastAsia="ＭＳ 明朝" w:hAnsi="ＭＳ 明朝"/>
                <w:sz w:val="16"/>
                <w:szCs w:val="16"/>
                <w:rPrChange w:id="205" w:author="小林 洋子" w:date="2021-05-21T14:07:00Z">
                  <w:rPr>
                    <w:ins w:id="206" w:author="小林 洋子" w:date="2021-05-21T13:59:00Z"/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07" w:author="小林 洋子" w:date="2021-05-21T14:01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08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動画</w:t>
              </w:r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09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2年</w:t>
              </w:r>
            </w:ins>
          </w:p>
        </w:tc>
      </w:tr>
      <w:tr w:rsidR="009A4186" w:rsidRPr="00CC60AE" w14:paraId="2B366EC9" w14:textId="77777777" w:rsidTr="009A4186">
        <w:trPr>
          <w:jc w:val="center"/>
          <w:trPrChange w:id="210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211" w:author="小林 洋子" w:date="2021-05-21T14:21:00Z">
              <w:tcPr>
                <w:tcW w:w="2715" w:type="dxa"/>
              </w:tcPr>
            </w:tcPrChange>
          </w:tcPr>
          <w:p w14:paraId="3BB69519" w14:textId="373ADD59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21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13" w:author="小林 洋子" w:date="2021-05-21T14:06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</w:rPr>
                <w:t>（記入例）</w:t>
              </w:r>
            </w:ins>
            <w:ins w:id="214" w:author="小林 洋子" w:date="2021-05-21T14:08:00Z">
              <w:r>
                <w:rPr>
                  <w:rFonts w:ascii="ＭＳ 明朝" w:eastAsia="ＭＳ 明朝" w:hAnsi="ＭＳ 明朝" w:hint="eastAsia"/>
                  <w:sz w:val="16"/>
                  <w:szCs w:val="16"/>
                </w:rPr>
                <w:t>キャラクターデザイン</w:t>
              </w:r>
            </w:ins>
          </w:p>
        </w:tc>
        <w:tc>
          <w:tcPr>
            <w:tcW w:w="1533" w:type="dxa"/>
            <w:tcPrChange w:id="215" w:author="小林 洋子" w:date="2021-05-21T14:21:00Z">
              <w:tcPr>
                <w:tcW w:w="1226" w:type="dxa"/>
              </w:tcPr>
            </w:tcPrChange>
          </w:tcPr>
          <w:p w14:paraId="6682ADA1" w14:textId="2DDDA055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1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17" w:author="小林 洋子" w:date="2021-05-21T14:06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18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19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 xml:space="preserve"> </w:t>
              </w:r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20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</w:ins>
          </w:p>
        </w:tc>
        <w:tc>
          <w:tcPr>
            <w:tcW w:w="1417" w:type="dxa"/>
            <w:tcPrChange w:id="221" w:author="小林 洋子" w:date="2021-05-21T14:21:00Z">
              <w:tcPr>
                <w:tcW w:w="1227" w:type="dxa"/>
              </w:tcPr>
            </w:tcPrChange>
          </w:tcPr>
          <w:p w14:paraId="3E4BF99E" w14:textId="2A5C9FDE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2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23" w:author="小林 洋子" w:date="2021-05-21T14:06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24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</w:t>
              </w:r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25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 xml:space="preserve"> </w:t>
              </w:r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26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○○○</w:t>
              </w:r>
            </w:ins>
          </w:p>
        </w:tc>
        <w:tc>
          <w:tcPr>
            <w:tcW w:w="567" w:type="dxa"/>
            <w:tcPrChange w:id="227" w:author="小林 洋子" w:date="2021-05-21T14:21:00Z">
              <w:tcPr>
                <w:tcW w:w="497" w:type="dxa"/>
              </w:tcPr>
            </w:tcPrChange>
          </w:tcPr>
          <w:p w14:paraId="03B3ED1B" w14:textId="14E9B2B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2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29" w:author="小林 洋子" w:date="2021-05-21T14:06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30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男</w:t>
              </w:r>
            </w:ins>
          </w:p>
        </w:tc>
        <w:tc>
          <w:tcPr>
            <w:tcW w:w="1560" w:type="dxa"/>
            <w:tcPrChange w:id="231" w:author="小林 洋子" w:date="2021-05-21T14:21:00Z">
              <w:tcPr>
                <w:tcW w:w="2127" w:type="dxa"/>
                <w:gridSpan w:val="2"/>
              </w:tcPr>
            </w:tcPrChange>
          </w:tcPr>
          <w:p w14:paraId="289BDBF5" w14:textId="5640ECF4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3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33" w:author="小林 洋子" w:date="2021-05-21T14:06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34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－</w:t>
              </w:r>
            </w:ins>
          </w:p>
        </w:tc>
        <w:tc>
          <w:tcPr>
            <w:tcW w:w="1562" w:type="dxa"/>
            <w:tcPrChange w:id="235" w:author="小林 洋子" w:date="2021-05-21T14:21:00Z">
              <w:tcPr>
                <w:tcW w:w="1562" w:type="dxa"/>
              </w:tcPr>
            </w:tcPrChange>
          </w:tcPr>
          <w:p w14:paraId="7E5213DA" w14:textId="5617A5A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3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37" w:author="小林 洋子" w:date="2021-05-21T14:19:00Z">
              <w:r>
                <w:rPr>
                  <w:rFonts w:ascii="ＭＳ 明朝" w:eastAsia="ＭＳ 明朝" w:hAnsi="ＭＳ 明朝" w:hint="eastAsia"/>
                  <w:sz w:val="16"/>
                  <w:szCs w:val="16"/>
                </w:rPr>
                <w:t>フリーランス</w:t>
              </w:r>
            </w:ins>
          </w:p>
        </w:tc>
        <w:tc>
          <w:tcPr>
            <w:tcW w:w="1556" w:type="dxa"/>
            <w:tcPrChange w:id="238" w:author="小林 洋子" w:date="2021-05-21T14:21:00Z">
              <w:tcPr>
                <w:tcW w:w="1556" w:type="dxa"/>
                <w:gridSpan w:val="2"/>
              </w:tcPr>
            </w:tcPrChange>
          </w:tcPr>
          <w:p w14:paraId="70B11D72" w14:textId="5882967D" w:rsidR="009A4186" w:rsidRPr="009A4186" w:rsidRDefault="009A4186" w:rsidP="009A4186">
            <w:pPr>
              <w:jc w:val="center"/>
              <w:rPr>
                <w:ins w:id="239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  <w:ins w:id="240" w:author="小林 洋子" w:date="2021-05-21T14:15:00Z"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1979</w:t>
              </w:r>
              <w:r w:rsidRPr="009358F8">
                <w:rPr>
                  <w:rFonts w:ascii="ＭＳ 明朝" w:eastAsia="ＭＳ 明朝" w:hAnsi="ＭＳ 明朝" w:hint="eastAsia"/>
                  <w:sz w:val="16"/>
                  <w:szCs w:val="16"/>
                </w:rPr>
                <w:t>年</w:t>
              </w:r>
              <w:r w:rsidRPr="009358F8">
                <w:rPr>
                  <w:rFonts w:ascii="ＭＳ 明朝" w:eastAsia="ＭＳ 明朝" w:hAnsi="ＭＳ 明朝"/>
                  <w:sz w:val="16"/>
                  <w:szCs w:val="16"/>
                </w:rPr>
                <w:t>5月1日</w:t>
              </w:r>
            </w:ins>
          </w:p>
        </w:tc>
        <w:tc>
          <w:tcPr>
            <w:tcW w:w="851" w:type="dxa"/>
            <w:tcPrChange w:id="241" w:author="小林 洋子" w:date="2021-05-21T14:21:00Z">
              <w:tcPr>
                <w:tcW w:w="851" w:type="dxa"/>
              </w:tcPr>
            </w:tcPrChange>
          </w:tcPr>
          <w:p w14:paraId="2DD087D6" w14:textId="30E2325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4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43" w:author="小林 洋子" w:date="2021-05-21T14:06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44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42</w:t>
              </w:r>
            </w:ins>
          </w:p>
        </w:tc>
        <w:tc>
          <w:tcPr>
            <w:tcW w:w="1134" w:type="dxa"/>
            <w:tcPrChange w:id="245" w:author="小林 洋子" w:date="2021-05-21T14:21:00Z">
              <w:tcPr>
                <w:tcW w:w="1134" w:type="dxa"/>
              </w:tcPr>
            </w:tcPrChange>
          </w:tcPr>
          <w:p w14:paraId="33F7D71D" w14:textId="4F7D7D54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4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47" w:author="小林 洋子" w:date="2021-05-21T14:07:00Z">
              <w:r w:rsidRPr="00CC60AE">
                <w:rPr>
                  <w:rFonts w:ascii="ＭＳ 明朝" w:eastAsia="ＭＳ 明朝" w:hAnsi="ＭＳ 明朝"/>
                  <w:sz w:val="16"/>
                  <w:szCs w:val="16"/>
                  <w:rPrChange w:id="248" w:author="小林 洋子" w:date="2021-05-21T14:07:00Z">
                    <w:rPr>
                      <w:rFonts w:ascii="ＭＳ 明朝" w:eastAsia="ＭＳ 明朝" w:hAnsi="ＭＳ 明朝"/>
                      <w:sz w:val="18"/>
                      <w:szCs w:val="18"/>
                    </w:rPr>
                  </w:rPrChange>
                </w:rPr>
                <w:t>18年</w:t>
              </w:r>
            </w:ins>
          </w:p>
        </w:tc>
        <w:tc>
          <w:tcPr>
            <w:tcW w:w="1559" w:type="dxa"/>
            <w:tcPrChange w:id="249" w:author="小林 洋子" w:date="2021-05-21T14:21:00Z">
              <w:tcPr>
                <w:tcW w:w="1559" w:type="dxa"/>
              </w:tcPr>
            </w:tcPrChange>
          </w:tcPr>
          <w:p w14:paraId="46043A1E" w14:textId="09B821AE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5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ins w:id="251" w:author="小林 洋子" w:date="2021-05-21T14:07:00Z">
              <w:r w:rsidRPr="00CC60AE">
                <w:rPr>
                  <w:rFonts w:ascii="ＭＳ 明朝" w:eastAsia="ＭＳ 明朝" w:hAnsi="ＭＳ 明朝" w:hint="eastAsia"/>
                  <w:sz w:val="16"/>
                  <w:szCs w:val="16"/>
                  <w:rPrChange w:id="252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t>－</w:t>
              </w:r>
            </w:ins>
          </w:p>
        </w:tc>
      </w:tr>
      <w:tr w:rsidR="009A4186" w:rsidRPr="00CC60AE" w14:paraId="33D80B20" w14:textId="77777777" w:rsidTr="009A4186">
        <w:trPr>
          <w:jc w:val="center"/>
          <w:trPrChange w:id="253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254" w:author="小林 洋子" w:date="2021-05-21T14:21:00Z">
              <w:tcPr>
                <w:tcW w:w="2715" w:type="dxa"/>
              </w:tcPr>
            </w:tcPrChange>
          </w:tcPr>
          <w:p w14:paraId="0BAE7813" w14:textId="4F6ABD0E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25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256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257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監督</w:delText>
              </w:r>
            </w:del>
          </w:p>
        </w:tc>
        <w:tc>
          <w:tcPr>
            <w:tcW w:w="1533" w:type="dxa"/>
            <w:tcPrChange w:id="258" w:author="小林 洋子" w:date="2021-05-21T14:21:00Z">
              <w:tcPr>
                <w:tcW w:w="1226" w:type="dxa"/>
              </w:tcPr>
            </w:tcPrChange>
          </w:tcPr>
          <w:p w14:paraId="3F41165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5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260" w:author="小林 洋子" w:date="2021-05-21T14:21:00Z">
              <w:tcPr>
                <w:tcW w:w="1227" w:type="dxa"/>
              </w:tcPr>
            </w:tcPrChange>
          </w:tcPr>
          <w:p w14:paraId="3F03E718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6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262" w:author="小林 洋子" w:date="2021-05-21T14:21:00Z">
              <w:tcPr>
                <w:tcW w:w="497" w:type="dxa"/>
              </w:tcPr>
            </w:tcPrChange>
          </w:tcPr>
          <w:p w14:paraId="13C5607C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6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264" w:author="小林 洋子" w:date="2021-05-21T14:21:00Z">
              <w:tcPr>
                <w:tcW w:w="2127" w:type="dxa"/>
                <w:gridSpan w:val="2"/>
              </w:tcPr>
            </w:tcPrChange>
          </w:tcPr>
          <w:p w14:paraId="16132395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6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266" w:author="小林 洋子" w:date="2021-05-21T14:21:00Z">
              <w:tcPr>
                <w:tcW w:w="1562" w:type="dxa"/>
              </w:tcPr>
            </w:tcPrChange>
          </w:tcPr>
          <w:p w14:paraId="7748B6E2" w14:textId="2FA35968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6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268" w:author="小林 洋子" w:date="2021-05-21T14:21:00Z">
              <w:tcPr>
                <w:tcW w:w="1556" w:type="dxa"/>
                <w:gridSpan w:val="2"/>
              </w:tcPr>
            </w:tcPrChange>
          </w:tcPr>
          <w:p w14:paraId="4C9D65A9" w14:textId="77777777" w:rsidR="009A4186" w:rsidRPr="009A4186" w:rsidRDefault="009A4186" w:rsidP="009A4186">
            <w:pPr>
              <w:jc w:val="center"/>
              <w:rPr>
                <w:ins w:id="269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270" w:author="小林 洋子" w:date="2021-05-21T14:21:00Z">
              <w:tcPr>
                <w:tcW w:w="851" w:type="dxa"/>
              </w:tcPr>
            </w:tcPrChange>
          </w:tcPr>
          <w:p w14:paraId="3B9CFF4D" w14:textId="55C39E5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7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272" w:author="小林 洋子" w:date="2021-05-21T14:21:00Z">
              <w:tcPr>
                <w:tcW w:w="1134" w:type="dxa"/>
              </w:tcPr>
            </w:tcPrChange>
          </w:tcPr>
          <w:p w14:paraId="10FB08EA" w14:textId="69F99D5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7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274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275" w:author="小林 洋子" w:date="2021-05-21T14:21:00Z">
              <w:tcPr>
                <w:tcW w:w="1559" w:type="dxa"/>
              </w:tcPr>
            </w:tcPrChange>
          </w:tcPr>
          <w:p w14:paraId="0991A79E" w14:textId="2D769DAF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7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27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4F0519E3" w14:textId="77777777" w:rsidTr="009A4186">
        <w:trPr>
          <w:jc w:val="center"/>
          <w:trPrChange w:id="278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279" w:author="小林 洋子" w:date="2021-05-21T14:21:00Z">
              <w:tcPr>
                <w:tcW w:w="2715" w:type="dxa"/>
              </w:tcPr>
            </w:tcPrChange>
          </w:tcPr>
          <w:p w14:paraId="23F57A7B" w14:textId="4CE3986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28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281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282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プロデューサー</w:delText>
              </w:r>
            </w:del>
          </w:p>
        </w:tc>
        <w:tc>
          <w:tcPr>
            <w:tcW w:w="1533" w:type="dxa"/>
            <w:tcPrChange w:id="283" w:author="小林 洋子" w:date="2021-05-21T14:21:00Z">
              <w:tcPr>
                <w:tcW w:w="1226" w:type="dxa"/>
              </w:tcPr>
            </w:tcPrChange>
          </w:tcPr>
          <w:p w14:paraId="1B687AFB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8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285" w:author="小林 洋子" w:date="2021-05-21T14:21:00Z">
              <w:tcPr>
                <w:tcW w:w="1227" w:type="dxa"/>
              </w:tcPr>
            </w:tcPrChange>
          </w:tcPr>
          <w:p w14:paraId="1242AECD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8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287" w:author="小林 洋子" w:date="2021-05-21T14:21:00Z">
              <w:tcPr>
                <w:tcW w:w="497" w:type="dxa"/>
              </w:tcPr>
            </w:tcPrChange>
          </w:tcPr>
          <w:p w14:paraId="2338AA1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8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289" w:author="小林 洋子" w:date="2021-05-21T14:21:00Z">
              <w:tcPr>
                <w:tcW w:w="2127" w:type="dxa"/>
                <w:gridSpan w:val="2"/>
              </w:tcPr>
            </w:tcPrChange>
          </w:tcPr>
          <w:p w14:paraId="4FE30ADA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9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291" w:author="小林 洋子" w:date="2021-05-21T14:21:00Z">
              <w:tcPr>
                <w:tcW w:w="1562" w:type="dxa"/>
              </w:tcPr>
            </w:tcPrChange>
          </w:tcPr>
          <w:p w14:paraId="542431C0" w14:textId="1276211F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9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293" w:author="小林 洋子" w:date="2021-05-21T14:21:00Z">
              <w:tcPr>
                <w:tcW w:w="1556" w:type="dxa"/>
                <w:gridSpan w:val="2"/>
              </w:tcPr>
            </w:tcPrChange>
          </w:tcPr>
          <w:p w14:paraId="5C39EDC4" w14:textId="77777777" w:rsidR="009A4186" w:rsidRPr="009A4186" w:rsidRDefault="009A4186" w:rsidP="009A4186">
            <w:pPr>
              <w:jc w:val="center"/>
              <w:rPr>
                <w:ins w:id="294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295" w:author="小林 洋子" w:date="2021-05-21T14:21:00Z">
              <w:tcPr>
                <w:tcW w:w="851" w:type="dxa"/>
              </w:tcPr>
            </w:tcPrChange>
          </w:tcPr>
          <w:p w14:paraId="0B956374" w14:textId="4D51F53C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9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297" w:author="小林 洋子" w:date="2021-05-21T14:21:00Z">
              <w:tcPr>
                <w:tcW w:w="1134" w:type="dxa"/>
              </w:tcPr>
            </w:tcPrChange>
          </w:tcPr>
          <w:p w14:paraId="7D14FE4D" w14:textId="59F4EFED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29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299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300" w:author="小林 洋子" w:date="2021-05-21T14:21:00Z">
              <w:tcPr>
                <w:tcW w:w="1559" w:type="dxa"/>
              </w:tcPr>
            </w:tcPrChange>
          </w:tcPr>
          <w:p w14:paraId="296CD3C6" w14:textId="47220993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0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0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3580540B" w14:textId="77777777" w:rsidTr="009A4186">
        <w:trPr>
          <w:jc w:val="center"/>
          <w:trPrChange w:id="303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304" w:author="小林 洋子" w:date="2021-05-21T14:21:00Z">
              <w:tcPr>
                <w:tcW w:w="2715" w:type="dxa"/>
              </w:tcPr>
            </w:tcPrChange>
          </w:tcPr>
          <w:p w14:paraId="11BEF3D5" w14:textId="768D821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30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306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307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作画監督</w:delText>
              </w:r>
            </w:del>
          </w:p>
        </w:tc>
        <w:tc>
          <w:tcPr>
            <w:tcW w:w="1533" w:type="dxa"/>
            <w:tcPrChange w:id="308" w:author="小林 洋子" w:date="2021-05-21T14:21:00Z">
              <w:tcPr>
                <w:tcW w:w="1226" w:type="dxa"/>
              </w:tcPr>
            </w:tcPrChange>
          </w:tcPr>
          <w:p w14:paraId="659CE81A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0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310" w:author="小林 洋子" w:date="2021-05-21T14:21:00Z">
              <w:tcPr>
                <w:tcW w:w="1227" w:type="dxa"/>
              </w:tcPr>
            </w:tcPrChange>
          </w:tcPr>
          <w:p w14:paraId="4F81105A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1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312" w:author="小林 洋子" w:date="2021-05-21T14:21:00Z">
              <w:tcPr>
                <w:tcW w:w="497" w:type="dxa"/>
              </w:tcPr>
            </w:tcPrChange>
          </w:tcPr>
          <w:p w14:paraId="255D1D8B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1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314" w:author="小林 洋子" w:date="2021-05-21T14:21:00Z">
              <w:tcPr>
                <w:tcW w:w="2127" w:type="dxa"/>
                <w:gridSpan w:val="2"/>
              </w:tcPr>
            </w:tcPrChange>
          </w:tcPr>
          <w:p w14:paraId="004336F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1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316" w:author="小林 洋子" w:date="2021-05-21T14:21:00Z">
              <w:tcPr>
                <w:tcW w:w="1562" w:type="dxa"/>
              </w:tcPr>
            </w:tcPrChange>
          </w:tcPr>
          <w:p w14:paraId="2DA05090" w14:textId="5B23DCF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1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318" w:author="小林 洋子" w:date="2021-05-21T14:21:00Z">
              <w:tcPr>
                <w:tcW w:w="1556" w:type="dxa"/>
                <w:gridSpan w:val="2"/>
              </w:tcPr>
            </w:tcPrChange>
          </w:tcPr>
          <w:p w14:paraId="3E5DA106" w14:textId="77777777" w:rsidR="009A4186" w:rsidRPr="009A4186" w:rsidRDefault="009A4186" w:rsidP="009A4186">
            <w:pPr>
              <w:jc w:val="center"/>
              <w:rPr>
                <w:ins w:id="319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320" w:author="小林 洋子" w:date="2021-05-21T14:21:00Z">
              <w:tcPr>
                <w:tcW w:w="851" w:type="dxa"/>
              </w:tcPr>
            </w:tcPrChange>
          </w:tcPr>
          <w:p w14:paraId="7A3F6BF1" w14:textId="3563526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2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322" w:author="小林 洋子" w:date="2021-05-21T14:21:00Z">
              <w:tcPr>
                <w:tcW w:w="1134" w:type="dxa"/>
              </w:tcPr>
            </w:tcPrChange>
          </w:tcPr>
          <w:p w14:paraId="6E1CFDA6" w14:textId="44712115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2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24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325" w:author="小林 洋子" w:date="2021-05-21T14:21:00Z">
              <w:tcPr>
                <w:tcW w:w="1559" w:type="dxa"/>
              </w:tcPr>
            </w:tcPrChange>
          </w:tcPr>
          <w:p w14:paraId="693BC84E" w14:textId="5341445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2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2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6F57B9C1" w14:textId="77777777" w:rsidTr="009A4186">
        <w:trPr>
          <w:jc w:val="center"/>
          <w:trPrChange w:id="328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329" w:author="小林 洋子" w:date="2021-05-21T14:21:00Z">
              <w:tcPr>
                <w:tcW w:w="2715" w:type="dxa"/>
              </w:tcPr>
            </w:tcPrChange>
          </w:tcPr>
          <w:p w14:paraId="1724FF91" w14:textId="6E7B6BEA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33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331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332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キャラクターデザイン</w:delText>
              </w:r>
            </w:del>
          </w:p>
        </w:tc>
        <w:tc>
          <w:tcPr>
            <w:tcW w:w="1533" w:type="dxa"/>
            <w:tcPrChange w:id="333" w:author="小林 洋子" w:date="2021-05-21T14:21:00Z">
              <w:tcPr>
                <w:tcW w:w="1226" w:type="dxa"/>
              </w:tcPr>
            </w:tcPrChange>
          </w:tcPr>
          <w:p w14:paraId="016D21CA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3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335" w:author="小林 洋子" w:date="2021-05-21T14:21:00Z">
              <w:tcPr>
                <w:tcW w:w="1227" w:type="dxa"/>
              </w:tcPr>
            </w:tcPrChange>
          </w:tcPr>
          <w:p w14:paraId="52B5FA21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3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337" w:author="小林 洋子" w:date="2021-05-21T14:21:00Z">
              <w:tcPr>
                <w:tcW w:w="497" w:type="dxa"/>
              </w:tcPr>
            </w:tcPrChange>
          </w:tcPr>
          <w:p w14:paraId="2A49A33A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3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339" w:author="小林 洋子" w:date="2021-05-21T14:21:00Z">
              <w:tcPr>
                <w:tcW w:w="2127" w:type="dxa"/>
                <w:gridSpan w:val="2"/>
              </w:tcPr>
            </w:tcPrChange>
          </w:tcPr>
          <w:p w14:paraId="6607A1D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4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341" w:author="小林 洋子" w:date="2021-05-21T14:21:00Z">
              <w:tcPr>
                <w:tcW w:w="1562" w:type="dxa"/>
              </w:tcPr>
            </w:tcPrChange>
          </w:tcPr>
          <w:p w14:paraId="4DD890AB" w14:textId="29584F8E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4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343" w:author="小林 洋子" w:date="2021-05-21T14:21:00Z">
              <w:tcPr>
                <w:tcW w:w="1556" w:type="dxa"/>
                <w:gridSpan w:val="2"/>
              </w:tcPr>
            </w:tcPrChange>
          </w:tcPr>
          <w:p w14:paraId="2CC4FED5" w14:textId="77777777" w:rsidR="009A4186" w:rsidRPr="009A4186" w:rsidRDefault="009A4186" w:rsidP="009A4186">
            <w:pPr>
              <w:jc w:val="center"/>
              <w:rPr>
                <w:ins w:id="344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345" w:author="小林 洋子" w:date="2021-05-21T14:21:00Z">
              <w:tcPr>
                <w:tcW w:w="851" w:type="dxa"/>
              </w:tcPr>
            </w:tcPrChange>
          </w:tcPr>
          <w:p w14:paraId="0832C89D" w14:textId="28F727F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4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347" w:author="小林 洋子" w:date="2021-05-21T14:21:00Z">
              <w:tcPr>
                <w:tcW w:w="1134" w:type="dxa"/>
              </w:tcPr>
            </w:tcPrChange>
          </w:tcPr>
          <w:p w14:paraId="1F46F65F" w14:textId="32376AE9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4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49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350" w:author="小林 洋子" w:date="2021-05-21T14:21:00Z">
              <w:tcPr>
                <w:tcW w:w="1559" w:type="dxa"/>
              </w:tcPr>
            </w:tcPrChange>
          </w:tcPr>
          <w:p w14:paraId="00664AFF" w14:textId="761F21D9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5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5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31C448F2" w14:textId="77777777" w:rsidTr="009A4186">
        <w:trPr>
          <w:jc w:val="center"/>
          <w:trPrChange w:id="353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354" w:author="小林 洋子" w:date="2021-05-21T14:21:00Z">
              <w:tcPr>
                <w:tcW w:w="2715" w:type="dxa"/>
              </w:tcPr>
            </w:tcPrChange>
          </w:tcPr>
          <w:p w14:paraId="137E05E5" w14:textId="5055F505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35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356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357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指導アニメーター</w:delText>
              </w:r>
            </w:del>
          </w:p>
        </w:tc>
        <w:tc>
          <w:tcPr>
            <w:tcW w:w="1533" w:type="dxa"/>
            <w:tcPrChange w:id="358" w:author="小林 洋子" w:date="2021-05-21T14:21:00Z">
              <w:tcPr>
                <w:tcW w:w="1226" w:type="dxa"/>
              </w:tcPr>
            </w:tcPrChange>
          </w:tcPr>
          <w:p w14:paraId="64B4EFE4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5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360" w:author="小林 洋子" w:date="2021-05-21T14:21:00Z">
              <w:tcPr>
                <w:tcW w:w="1227" w:type="dxa"/>
              </w:tcPr>
            </w:tcPrChange>
          </w:tcPr>
          <w:p w14:paraId="0C63E588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6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362" w:author="小林 洋子" w:date="2021-05-21T14:21:00Z">
              <w:tcPr>
                <w:tcW w:w="497" w:type="dxa"/>
              </w:tcPr>
            </w:tcPrChange>
          </w:tcPr>
          <w:p w14:paraId="6F6954DD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6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364" w:author="小林 洋子" w:date="2021-05-21T14:21:00Z">
              <w:tcPr>
                <w:tcW w:w="2127" w:type="dxa"/>
                <w:gridSpan w:val="2"/>
              </w:tcPr>
            </w:tcPrChange>
          </w:tcPr>
          <w:p w14:paraId="36E9A6E9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6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366" w:author="小林 洋子" w:date="2021-05-21T14:21:00Z">
              <w:tcPr>
                <w:tcW w:w="1562" w:type="dxa"/>
              </w:tcPr>
            </w:tcPrChange>
          </w:tcPr>
          <w:p w14:paraId="3CB4FF9A" w14:textId="2106ABCA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6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368" w:author="小林 洋子" w:date="2021-05-21T14:21:00Z">
              <w:tcPr>
                <w:tcW w:w="1556" w:type="dxa"/>
                <w:gridSpan w:val="2"/>
              </w:tcPr>
            </w:tcPrChange>
          </w:tcPr>
          <w:p w14:paraId="33084BB9" w14:textId="77777777" w:rsidR="009A4186" w:rsidRPr="009A4186" w:rsidRDefault="009A4186" w:rsidP="009A4186">
            <w:pPr>
              <w:jc w:val="center"/>
              <w:rPr>
                <w:ins w:id="369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370" w:author="小林 洋子" w:date="2021-05-21T14:21:00Z">
              <w:tcPr>
                <w:tcW w:w="851" w:type="dxa"/>
              </w:tcPr>
            </w:tcPrChange>
          </w:tcPr>
          <w:p w14:paraId="06BE9150" w14:textId="1C70EB8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7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372" w:author="小林 洋子" w:date="2021-05-21T14:21:00Z">
              <w:tcPr>
                <w:tcW w:w="1134" w:type="dxa"/>
              </w:tcPr>
            </w:tcPrChange>
          </w:tcPr>
          <w:p w14:paraId="57D95FC9" w14:textId="7FB4B073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7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74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375" w:author="小林 洋子" w:date="2021-05-21T14:21:00Z">
              <w:tcPr>
                <w:tcW w:w="1559" w:type="dxa"/>
              </w:tcPr>
            </w:tcPrChange>
          </w:tcPr>
          <w:p w14:paraId="493C84ED" w14:textId="1626196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7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7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3EC44072" w14:textId="77777777" w:rsidTr="009A4186">
        <w:trPr>
          <w:jc w:val="center"/>
          <w:trPrChange w:id="378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379" w:author="小林 洋子" w:date="2021-05-21T14:21:00Z">
              <w:tcPr>
                <w:tcW w:w="2715" w:type="dxa"/>
              </w:tcPr>
            </w:tcPrChange>
          </w:tcPr>
          <w:p w14:paraId="522F4561" w14:textId="0CA5ABAB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38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381" w:author="小林 洋子" w:date="2021-05-21T13:58:00Z">
              <w:r w:rsidRPr="00CC60AE" w:rsidDel="00DA51CC">
                <w:rPr>
                  <w:rFonts w:ascii="ＭＳ 明朝" w:eastAsia="ＭＳ 明朝" w:hAnsi="ＭＳ 明朝" w:hint="eastAsia"/>
                  <w:sz w:val="16"/>
                  <w:szCs w:val="16"/>
                  <w:rPrChange w:id="382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アニメーター（原画）</w:delText>
              </w:r>
            </w:del>
          </w:p>
        </w:tc>
        <w:tc>
          <w:tcPr>
            <w:tcW w:w="1533" w:type="dxa"/>
            <w:tcPrChange w:id="383" w:author="小林 洋子" w:date="2021-05-21T14:21:00Z">
              <w:tcPr>
                <w:tcW w:w="1226" w:type="dxa"/>
              </w:tcPr>
            </w:tcPrChange>
          </w:tcPr>
          <w:p w14:paraId="7A856F6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8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385" w:author="小林 洋子" w:date="2021-05-21T14:21:00Z">
              <w:tcPr>
                <w:tcW w:w="1227" w:type="dxa"/>
              </w:tcPr>
            </w:tcPrChange>
          </w:tcPr>
          <w:p w14:paraId="6C10BCF4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8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387" w:author="小林 洋子" w:date="2021-05-21T14:21:00Z">
              <w:tcPr>
                <w:tcW w:w="497" w:type="dxa"/>
              </w:tcPr>
            </w:tcPrChange>
          </w:tcPr>
          <w:p w14:paraId="592DCF5B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8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389" w:author="小林 洋子" w:date="2021-05-21T14:21:00Z">
              <w:tcPr>
                <w:tcW w:w="2127" w:type="dxa"/>
                <w:gridSpan w:val="2"/>
              </w:tcPr>
            </w:tcPrChange>
          </w:tcPr>
          <w:p w14:paraId="4D78B37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9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391" w:author="小林 洋子" w:date="2021-05-21T14:21:00Z">
              <w:tcPr>
                <w:tcW w:w="1562" w:type="dxa"/>
              </w:tcPr>
            </w:tcPrChange>
          </w:tcPr>
          <w:p w14:paraId="2A8AD605" w14:textId="4C7C48E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9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393" w:author="小林 洋子" w:date="2021-05-21T14:21:00Z">
              <w:tcPr>
                <w:tcW w:w="1556" w:type="dxa"/>
                <w:gridSpan w:val="2"/>
              </w:tcPr>
            </w:tcPrChange>
          </w:tcPr>
          <w:p w14:paraId="2135ADED" w14:textId="77777777" w:rsidR="009A4186" w:rsidRPr="009A4186" w:rsidRDefault="009A4186" w:rsidP="009A4186">
            <w:pPr>
              <w:jc w:val="center"/>
              <w:rPr>
                <w:ins w:id="394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395" w:author="小林 洋子" w:date="2021-05-21T14:21:00Z">
              <w:tcPr>
                <w:tcW w:w="851" w:type="dxa"/>
              </w:tcPr>
            </w:tcPrChange>
          </w:tcPr>
          <w:p w14:paraId="2B415137" w14:textId="604DBC1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9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397" w:author="小林 洋子" w:date="2021-05-21T14:21:00Z">
              <w:tcPr>
                <w:tcW w:w="1134" w:type="dxa"/>
              </w:tcPr>
            </w:tcPrChange>
          </w:tcPr>
          <w:p w14:paraId="03D564D4" w14:textId="698AD2DC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39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399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400" w:author="小林 洋子" w:date="2021-05-21T14:21:00Z">
              <w:tcPr>
                <w:tcW w:w="1559" w:type="dxa"/>
              </w:tcPr>
            </w:tcPrChange>
          </w:tcPr>
          <w:p w14:paraId="2C89D52F" w14:textId="2D3669E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0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0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73131E41" w14:textId="77777777" w:rsidTr="009A4186">
        <w:trPr>
          <w:jc w:val="center"/>
          <w:trPrChange w:id="403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404" w:author="小林 洋子" w:date="2021-05-21T14:21:00Z">
              <w:tcPr>
                <w:tcW w:w="2715" w:type="dxa"/>
              </w:tcPr>
            </w:tcPrChange>
          </w:tcPr>
          <w:p w14:paraId="09E91D20" w14:textId="4AB77359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40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del w:id="406" w:author="小林 洋子" w:date="2021-05-21T14:03:00Z">
              <w:r w:rsidRPr="00CC60AE" w:rsidDel="00F74DE2">
                <w:rPr>
                  <w:rFonts w:ascii="ＭＳ 明朝" w:eastAsia="ＭＳ 明朝" w:hAnsi="ＭＳ 明朝" w:hint="eastAsia"/>
                  <w:sz w:val="16"/>
                  <w:szCs w:val="16"/>
                  <w:rPrChange w:id="407" w:author="小林 洋子" w:date="2021-05-21T14:07:00Z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</w:rPrChange>
                </w:rPr>
                <w:delText>制作進行</w:delText>
              </w:r>
            </w:del>
          </w:p>
        </w:tc>
        <w:tc>
          <w:tcPr>
            <w:tcW w:w="1533" w:type="dxa"/>
            <w:tcPrChange w:id="408" w:author="小林 洋子" w:date="2021-05-21T14:21:00Z">
              <w:tcPr>
                <w:tcW w:w="1226" w:type="dxa"/>
              </w:tcPr>
            </w:tcPrChange>
          </w:tcPr>
          <w:p w14:paraId="4F0F0195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0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410" w:author="小林 洋子" w:date="2021-05-21T14:21:00Z">
              <w:tcPr>
                <w:tcW w:w="1227" w:type="dxa"/>
              </w:tcPr>
            </w:tcPrChange>
          </w:tcPr>
          <w:p w14:paraId="0DBC8A5F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1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412" w:author="小林 洋子" w:date="2021-05-21T14:21:00Z">
              <w:tcPr>
                <w:tcW w:w="497" w:type="dxa"/>
              </w:tcPr>
            </w:tcPrChange>
          </w:tcPr>
          <w:p w14:paraId="15151EC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1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414" w:author="小林 洋子" w:date="2021-05-21T14:21:00Z">
              <w:tcPr>
                <w:tcW w:w="2127" w:type="dxa"/>
                <w:gridSpan w:val="2"/>
              </w:tcPr>
            </w:tcPrChange>
          </w:tcPr>
          <w:p w14:paraId="664B727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1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416" w:author="小林 洋子" w:date="2021-05-21T14:21:00Z">
              <w:tcPr>
                <w:tcW w:w="1562" w:type="dxa"/>
              </w:tcPr>
            </w:tcPrChange>
          </w:tcPr>
          <w:p w14:paraId="777330D2" w14:textId="24CD9E4A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1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418" w:author="小林 洋子" w:date="2021-05-21T14:21:00Z">
              <w:tcPr>
                <w:tcW w:w="1556" w:type="dxa"/>
                <w:gridSpan w:val="2"/>
              </w:tcPr>
            </w:tcPrChange>
          </w:tcPr>
          <w:p w14:paraId="6D57EA6C" w14:textId="77777777" w:rsidR="009A4186" w:rsidRPr="009A4186" w:rsidRDefault="009A4186" w:rsidP="009A4186">
            <w:pPr>
              <w:jc w:val="center"/>
              <w:rPr>
                <w:ins w:id="419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420" w:author="小林 洋子" w:date="2021-05-21T14:21:00Z">
              <w:tcPr>
                <w:tcW w:w="851" w:type="dxa"/>
              </w:tcPr>
            </w:tcPrChange>
          </w:tcPr>
          <w:p w14:paraId="1924D038" w14:textId="235E2255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2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422" w:author="小林 洋子" w:date="2021-05-21T14:21:00Z">
              <w:tcPr>
                <w:tcW w:w="1134" w:type="dxa"/>
              </w:tcPr>
            </w:tcPrChange>
          </w:tcPr>
          <w:p w14:paraId="3454A56C" w14:textId="566CB97F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2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24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425" w:author="小林 洋子" w:date="2021-05-21T14:21:00Z">
              <w:tcPr>
                <w:tcW w:w="1559" w:type="dxa"/>
              </w:tcPr>
            </w:tcPrChange>
          </w:tcPr>
          <w:p w14:paraId="2E5AF91A" w14:textId="1CBF504A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2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2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71178A10" w14:textId="77777777" w:rsidTr="009A4186">
        <w:trPr>
          <w:jc w:val="center"/>
          <w:trPrChange w:id="428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429" w:author="小林 洋子" w:date="2021-05-21T14:21:00Z">
              <w:tcPr>
                <w:tcW w:w="2715" w:type="dxa"/>
              </w:tcPr>
            </w:tcPrChange>
          </w:tcPr>
          <w:p w14:paraId="3F7C8C37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43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431" w:author="小林 洋子" w:date="2021-05-21T14:21:00Z">
              <w:tcPr>
                <w:tcW w:w="1226" w:type="dxa"/>
              </w:tcPr>
            </w:tcPrChange>
          </w:tcPr>
          <w:p w14:paraId="281BE356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3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433" w:author="小林 洋子" w:date="2021-05-21T14:21:00Z">
              <w:tcPr>
                <w:tcW w:w="1227" w:type="dxa"/>
              </w:tcPr>
            </w:tcPrChange>
          </w:tcPr>
          <w:p w14:paraId="50ED2D69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3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435" w:author="小林 洋子" w:date="2021-05-21T14:21:00Z">
              <w:tcPr>
                <w:tcW w:w="497" w:type="dxa"/>
              </w:tcPr>
            </w:tcPrChange>
          </w:tcPr>
          <w:p w14:paraId="35F406D0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3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437" w:author="小林 洋子" w:date="2021-05-21T14:21:00Z">
              <w:tcPr>
                <w:tcW w:w="2127" w:type="dxa"/>
                <w:gridSpan w:val="2"/>
              </w:tcPr>
            </w:tcPrChange>
          </w:tcPr>
          <w:p w14:paraId="6DB6221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3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439" w:author="小林 洋子" w:date="2021-05-21T14:21:00Z">
              <w:tcPr>
                <w:tcW w:w="1562" w:type="dxa"/>
              </w:tcPr>
            </w:tcPrChange>
          </w:tcPr>
          <w:p w14:paraId="7F46C5F6" w14:textId="158089A8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4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441" w:author="小林 洋子" w:date="2021-05-21T14:21:00Z">
              <w:tcPr>
                <w:tcW w:w="1556" w:type="dxa"/>
                <w:gridSpan w:val="2"/>
              </w:tcPr>
            </w:tcPrChange>
          </w:tcPr>
          <w:p w14:paraId="1EC5A6AE" w14:textId="77777777" w:rsidR="009A4186" w:rsidRPr="009A4186" w:rsidRDefault="009A4186" w:rsidP="009A4186">
            <w:pPr>
              <w:jc w:val="center"/>
              <w:rPr>
                <w:ins w:id="442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443" w:author="小林 洋子" w:date="2021-05-21T14:21:00Z">
              <w:tcPr>
                <w:tcW w:w="851" w:type="dxa"/>
              </w:tcPr>
            </w:tcPrChange>
          </w:tcPr>
          <w:p w14:paraId="59256713" w14:textId="60C91F6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4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445" w:author="小林 洋子" w:date="2021-05-21T14:21:00Z">
              <w:tcPr>
                <w:tcW w:w="1134" w:type="dxa"/>
              </w:tcPr>
            </w:tcPrChange>
          </w:tcPr>
          <w:p w14:paraId="0AF035B9" w14:textId="570E32C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4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47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448" w:author="小林 洋子" w:date="2021-05-21T14:21:00Z">
              <w:tcPr>
                <w:tcW w:w="1559" w:type="dxa"/>
              </w:tcPr>
            </w:tcPrChange>
          </w:tcPr>
          <w:p w14:paraId="3C49AA50" w14:textId="7B3D2A6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4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50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4131BF92" w14:textId="77777777" w:rsidTr="009A4186">
        <w:trPr>
          <w:jc w:val="center"/>
          <w:trPrChange w:id="451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452" w:author="小林 洋子" w:date="2021-05-21T14:21:00Z">
              <w:tcPr>
                <w:tcW w:w="2715" w:type="dxa"/>
              </w:tcPr>
            </w:tcPrChange>
          </w:tcPr>
          <w:p w14:paraId="2F188133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45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454" w:author="小林 洋子" w:date="2021-05-21T14:21:00Z">
              <w:tcPr>
                <w:tcW w:w="1226" w:type="dxa"/>
              </w:tcPr>
            </w:tcPrChange>
          </w:tcPr>
          <w:p w14:paraId="5A213EE4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5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456" w:author="小林 洋子" w:date="2021-05-21T14:21:00Z">
              <w:tcPr>
                <w:tcW w:w="1227" w:type="dxa"/>
              </w:tcPr>
            </w:tcPrChange>
          </w:tcPr>
          <w:p w14:paraId="4876A7F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5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458" w:author="小林 洋子" w:date="2021-05-21T14:21:00Z">
              <w:tcPr>
                <w:tcW w:w="497" w:type="dxa"/>
              </w:tcPr>
            </w:tcPrChange>
          </w:tcPr>
          <w:p w14:paraId="0B16813B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5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460" w:author="小林 洋子" w:date="2021-05-21T14:21:00Z">
              <w:tcPr>
                <w:tcW w:w="2127" w:type="dxa"/>
                <w:gridSpan w:val="2"/>
              </w:tcPr>
            </w:tcPrChange>
          </w:tcPr>
          <w:p w14:paraId="79686762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6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462" w:author="小林 洋子" w:date="2021-05-21T14:21:00Z">
              <w:tcPr>
                <w:tcW w:w="1562" w:type="dxa"/>
              </w:tcPr>
            </w:tcPrChange>
          </w:tcPr>
          <w:p w14:paraId="35530839" w14:textId="18D69400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6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464" w:author="小林 洋子" w:date="2021-05-21T14:21:00Z">
              <w:tcPr>
                <w:tcW w:w="1556" w:type="dxa"/>
                <w:gridSpan w:val="2"/>
              </w:tcPr>
            </w:tcPrChange>
          </w:tcPr>
          <w:p w14:paraId="29C005B4" w14:textId="77777777" w:rsidR="009A4186" w:rsidRPr="009A4186" w:rsidRDefault="009A4186" w:rsidP="009A4186">
            <w:pPr>
              <w:jc w:val="center"/>
              <w:rPr>
                <w:ins w:id="465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466" w:author="小林 洋子" w:date="2021-05-21T14:21:00Z">
              <w:tcPr>
                <w:tcW w:w="851" w:type="dxa"/>
              </w:tcPr>
            </w:tcPrChange>
          </w:tcPr>
          <w:p w14:paraId="4D6F42A8" w14:textId="1F981DE8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6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468" w:author="小林 洋子" w:date="2021-05-21T14:21:00Z">
              <w:tcPr>
                <w:tcW w:w="1134" w:type="dxa"/>
              </w:tcPr>
            </w:tcPrChange>
          </w:tcPr>
          <w:p w14:paraId="405CF99A" w14:textId="73463B38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6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70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471" w:author="小林 洋子" w:date="2021-05-21T14:21:00Z">
              <w:tcPr>
                <w:tcW w:w="1559" w:type="dxa"/>
              </w:tcPr>
            </w:tcPrChange>
          </w:tcPr>
          <w:p w14:paraId="49E0693A" w14:textId="4435D39A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7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73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3488B094" w14:textId="77777777" w:rsidTr="009A4186">
        <w:trPr>
          <w:jc w:val="center"/>
          <w:trPrChange w:id="474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475" w:author="小林 洋子" w:date="2021-05-21T14:21:00Z">
              <w:tcPr>
                <w:tcW w:w="2715" w:type="dxa"/>
              </w:tcPr>
            </w:tcPrChange>
          </w:tcPr>
          <w:p w14:paraId="2C8F144A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47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477" w:author="小林 洋子" w:date="2021-05-21T14:21:00Z">
              <w:tcPr>
                <w:tcW w:w="1226" w:type="dxa"/>
              </w:tcPr>
            </w:tcPrChange>
          </w:tcPr>
          <w:p w14:paraId="080A22F8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7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479" w:author="小林 洋子" w:date="2021-05-21T14:21:00Z">
              <w:tcPr>
                <w:tcW w:w="1227" w:type="dxa"/>
              </w:tcPr>
            </w:tcPrChange>
          </w:tcPr>
          <w:p w14:paraId="07EC2D88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8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481" w:author="小林 洋子" w:date="2021-05-21T14:21:00Z">
              <w:tcPr>
                <w:tcW w:w="497" w:type="dxa"/>
              </w:tcPr>
            </w:tcPrChange>
          </w:tcPr>
          <w:p w14:paraId="0A9B7F0B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8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483" w:author="小林 洋子" w:date="2021-05-21T14:21:00Z">
              <w:tcPr>
                <w:tcW w:w="2127" w:type="dxa"/>
                <w:gridSpan w:val="2"/>
              </w:tcPr>
            </w:tcPrChange>
          </w:tcPr>
          <w:p w14:paraId="0A658B29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8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485" w:author="小林 洋子" w:date="2021-05-21T14:21:00Z">
              <w:tcPr>
                <w:tcW w:w="1562" w:type="dxa"/>
              </w:tcPr>
            </w:tcPrChange>
          </w:tcPr>
          <w:p w14:paraId="74986647" w14:textId="2A204894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8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487" w:author="小林 洋子" w:date="2021-05-21T14:21:00Z">
              <w:tcPr>
                <w:tcW w:w="1556" w:type="dxa"/>
                <w:gridSpan w:val="2"/>
              </w:tcPr>
            </w:tcPrChange>
          </w:tcPr>
          <w:p w14:paraId="2709ABFB" w14:textId="77777777" w:rsidR="009A4186" w:rsidRPr="009A4186" w:rsidRDefault="009A4186" w:rsidP="009A4186">
            <w:pPr>
              <w:jc w:val="center"/>
              <w:rPr>
                <w:ins w:id="488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489" w:author="小林 洋子" w:date="2021-05-21T14:21:00Z">
              <w:tcPr>
                <w:tcW w:w="851" w:type="dxa"/>
              </w:tcPr>
            </w:tcPrChange>
          </w:tcPr>
          <w:p w14:paraId="1598AF73" w14:textId="46A79B9D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9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491" w:author="小林 洋子" w:date="2021-05-21T14:21:00Z">
              <w:tcPr>
                <w:tcW w:w="1134" w:type="dxa"/>
              </w:tcPr>
            </w:tcPrChange>
          </w:tcPr>
          <w:p w14:paraId="1D8F99C8" w14:textId="7BBAFE56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9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93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494" w:author="小林 洋子" w:date="2021-05-21T14:21:00Z">
              <w:tcPr>
                <w:tcW w:w="1559" w:type="dxa"/>
              </w:tcPr>
            </w:tcPrChange>
          </w:tcPr>
          <w:p w14:paraId="290B60AE" w14:textId="032DC32E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49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496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68F24AC1" w14:textId="77777777" w:rsidTr="009A4186">
        <w:trPr>
          <w:jc w:val="center"/>
          <w:trPrChange w:id="497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498" w:author="小林 洋子" w:date="2021-05-21T14:21:00Z">
              <w:tcPr>
                <w:tcW w:w="2715" w:type="dxa"/>
              </w:tcPr>
            </w:tcPrChange>
          </w:tcPr>
          <w:p w14:paraId="7AEAEE89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49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500" w:author="小林 洋子" w:date="2021-05-21T14:21:00Z">
              <w:tcPr>
                <w:tcW w:w="1226" w:type="dxa"/>
              </w:tcPr>
            </w:tcPrChange>
          </w:tcPr>
          <w:p w14:paraId="21CDF6A2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0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502" w:author="小林 洋子" w:date="2021-05-21T14:21:00Z">
              <w:tcPr>
                <w:tcW w:w="1227" w:type="dxa"/>
              </w:tcPr>
            </w:tcPrChange>
          </w:tcPr>
          <w:p w14:paraId="757B57E0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0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504" w:author="小林 洋子" w:date="2021-05-21T14:21:00Z">
              <w:tcPr>
                <w:tcW w:w="497" w:type="dxa"/>
              </w:tcPr>
            </w:tcPrChange>
          </w:tcPr>
          <w:p w14:paraId="17E720F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0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506" w:author="小林 洋子" w:date="2021-05-21T14:21:00Z">
              <w:tcPr>
                <w:tcW w:w="2127" w:type="dxa"/>
                <w:gridSpan w:val="2"/>
              </w:tcPr>
            </w:tcPrChange>
          </w:tcPr>
          <w:p w14:paraId="18E86F7C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0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508" w:author="小林 洋子" w:date="2021-05-21T14:21:00Z">
              <w:tcPr>
                <w:tcW w:w="1562" w:type="dxa"/>
              </w:tcPr>
            </w:tcPrChange>
          </w:tcPr>
          <w:p w14:paraId="2809B407" w14:textId="4890B43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0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510" w:author="小林 洋子" w:date="2021-05-21T14:21:00Z">
              <w:tcPr>
                <w:tcW w:w="1556" w:type="dxa"/>
                <w:gridSpan w:val="2"/>
              </w:tcPr>
            </w:tcPrChange>
          </w:tcPr>
          <w:p w14:paraId="551A816F" w14:textId="77777777" w:rsidR="009A4186" w:rsidRPr="009A4186" w:rsidRDefault="009A4186" w:rsidP="009A4186">
            <w:pPr>
              <w:jc w:val="center"/>
              <w:rPr>
                <w:ins w:id="511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512" w:author="小林 洋子" w:date="2021-05-21T14:21:00Z">
              <w:tcPr>
                <w:tcW w:w="851" w:type="dxa"/>
              </w:tcPr>
            </w:tcPrChange>
          </w:tcPr>
          <w:p w14:paraId="174C2B11" w14:textId="39177CC6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1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514" w:author="小林 洋子" w:date="2021-05-21T14:21:00Z">
              <w:tcPr>
                <w:tcW w:w="1134" w:type="dxa"/>
              </w:tcPr>
            </w:tcPrChange>
          </w:tcPr>
          <w:p w14:paraId="601CD954" w14:textId="7DF10A5D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1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16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517" w:author="小林 洋子" w:date="2021-05-21T14:21:00Z">
              <w:tcPr>
                <w:tcW w:w="1559" w:type="dxa"/>
              </w:tcPr>
            </w:tcPrChange>
          </w:tcPr>
          <w:p w14:paraId="4DCA6785" w14:textId="1EC414D2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1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19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0277C32E" w14:textId="77777777" w:rsidTr="009A4186">
        <w:trPr>
          <w:jc w:val="center"/>
          <w:trPrChange w:id="520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521" w:author="小林 洋子" w:date="2021-05-21T14:21:00Z">
              <w:tcPr>
                <w:tcW w:w="2715" w:type="dxa"/>
              </w:tcPr>
            </w:tcPrChange>
          </w:tcPr>
          <w:p w14:paraId="322ACE77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52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523" w:author="小林 洋子" w:date="2021-05-21T14:21:00Z">
              <w:tcPr>
                <w:tcW w:w="1226" w:type="dxa"/>
              </w:tcPr>
            </w:tcPrChange>
          </w:tcPr>
          <w:p w14:paraId="2F3F8AD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2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525" w:author="小林 洋子" w:date="2021-05-21T14:21:00Z">
              <w:tcPr>
                <w:tcW w:w="1227" w:type="dxa"/>
              </w:tcPr>
            </w:tcPrChange>
          </w:tcPr>
          <w:p w14:paraId="33BE2B41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2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527" w:author="小林 洋子" w:date="2021-05-21T14:21:00Z">
              <w:tcPr>
                <w:tcW w:w="497" w:type="dxa"/>
              </w:tcPr>
            </w:tcPrChange>
          </w:tcPr>
          <w:p w14:paraId="218E2B97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2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529" w:author="小林 洋子" w:date="2021-05-21T14:21:00Z">
              <w:tcPr>
                <w:tcW w:w="2127" w:type="dxa"/>
                <w:gridSpan w:val="2"/>
              </w:tcPr>
            </w:tcPrChange>
          </w:tcPr>
          <w:p w14:paraId="662B0490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3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531" w:author="小林 洋子" w:date="2021-05-21T14:21:00Z">
              <w:tcPr>
                <w:tcW w:w="1562" w:type="dxa"/>
              </w:tcPr>
            </w:tcPrChange>
          </w:tcPr>
          <w:p w14:paraId="1B5AF7CF" w14:textId="08FDE061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3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533" w:author="小林 洋子" w:date="2021-05-21T14:21:00Z">
              <w:tcPr>
                <w:tcW w:w="1556" w:type="dxa"/>
                <w:gridSpan w:val="2"/>
              </w:tcPr>
            </w:tcPrChange>
          </w:tcPr>
          <w:p w14:paraId="78544562" w14:textId="77777777" w:rsidR="009A4186" w:rsidRPr="009A4186" w:rsidRDefault="009A4186" w:rsidP="009A4186">
            <w:pPr>
              <w:jc w:val="center"/>
              <w:rPr>
                <w:ins w:id="534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535" w:author="小林 洋子" w:date="2021-05-21T14:21:00Z">
              <w:tcPr>
                <w:tcW w:w="851" w:type="dxa"/>
              </w:tcPr>
            </w:tcPrChange>
          </w:tcPr>
          <w:p w14:paraId="0BE17E78" w14:textId="74E4606E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3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537" w:author="小林 洋子" w:date="2021-05-21T14:21:00Z">
              <w:tcPr>
                <w:tcW w:w="1134" w:type="dxa"/>
              </w:tcPr>
            </w:tcPrChange>
          </w:tcPr>
          <w:p w14:paraId="64BD72E5" w14:textId="4248EF83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3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39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540" w:author="小林 洋子" w:date="2021-05-21T14:21:00Z">
              <w:tcPr>
                <w:tcW w:w="1559" w:type="dxa"/>
              </w:tcPr>
            </w:tcPrChange>
          </w:tcPr>
          <w:p w14:paraId="52EDA8F6" w14:textId="624381DC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4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4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1625D34C" w14:textId="77777777" w:rsidTr="009A4186">
        <w:trPr>
          <w:jc w:val="center"/>
          <w:trPrChange w:id="543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544" w:author="小林 洋子" w:date="2021-05-21T14:21:00Z">
              <w:tcPr>
                <w:tcW w:w="2715" w:type="dxa"/>
              </w:tcPr>
            </w:tcPrChange>
          </w:tcPr>
          <w:p w14:paraId="47877F12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54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546" w:author="小林 洋子" w:date="2021-05-21T14:21:00Z">
              <w:tcPr>
                <w:tcW w:w="1226" w:type="dxa"/>
              </w:tcPr>
            </w:tcPrChange>
          </w:tcPr>
          <w:p w14:paraId="3422BAB2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4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548" w:author="小林 洋子" w:date="2021-05-21T14:21:00Z">
              <w:tcPr>
                <w:tcW w:w="1227" w:type="dxa"/>
              </w:tcPr>
            </w:tcPrChange>
          </w:tcPr>
          <w:p w14:paraId="33611163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4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550" w:author="小林 洋子" w:date="2021-05-21T14:21:00Z">
              <w:tcPr>
                <w:tcW w:w="497" w:type="dxa"/>
              </w:tcPr>
            </w:tcPrChange>
          </w:tcPr>
          <w:p w14:paraId="2DE4CAD3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5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552" w:author="小林 洋子" w:date="2021-05-21T14:21:00Z">
              <w:tcPr>
                <w:tcW w:w="2127" w:type="dxa"/>
                <w:gridSpan w:val="2"/>
              </w:tcPr>
            </w:tcPrChange>
          </w:tcPr>
          <w:p w14:paraId="3D45BB8C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53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554" w:author="小林 洋子" w:date="2021-05-21T14:21:00Z">
              <w:tcPr>
                <w:tcW w:w="1562" w:type="dxa"/>
              </w:tcPr>
            </w:tcPrChange>
          </w:tcPr>
          <w:p w14:paraId="3738BADC" w14:textId="1ADDFED9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55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556" w:author="小林 洋子" w:date="2021-05-21T14:21:00Z">
              <w:tcPr>
                <w:tcW w:w="1556" w:type="dxa"/>
                <w:gridSpan w:val="2"/>
              </w:tcPr>
            </w:tcPrChange>
          </w:tcPr>
          <w:p w14:paraId="39D70D09" w14:textId="77777777" w:rsidR="009A4186" w:rsidRPr="009A4186" w:rsidRDefault="009A4186" w:rsidP="009A4186">
            <w:pPr>
              <w:jc w:val="center"/>
              <w:rPr>
                <w:ins w:id="557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558" w:author="小林 洋子" w:date="2021-05-21T14:21:00Z">
              <w:tcPr>
                <w:tcW w:w="851" w:type="dxa"/>
              </w:tcPr>
            </w:tcPrChange>
          </w:tcPr>
          <w:p w14:paraId="16654AF6" w14:textId="53F6B052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59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560" w:author="小林 洋子" w:date="2021-05-21T14:21:00Z">
              <w:tcPr>
                <w:tcW w:w="1134" w:type="dxa"/>
              </w:tcPr>
            </w:tcPrChange>
          </w:tcPr>
          <w:p w14:paraId="46F98C52" w14:textId="7F35A8DC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61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62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563" w:author="小林 洋子" w:date="2021-05-21T14:21:00Z">
              <w:tcPr>
                <w:tcW w:w="1559" w:type="dxa"/>
              </w:tcPr>
            </w:tcPrChange>
          </w:tcPr>
          <w:p w14:paraId="6E88EE2B" w14:textId="084DEFC2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6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65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  <w:tr w:rsidR="009A4186" w:rsidRPr="00CC60AE" w14:paraId="166B322D" w14:textId="77777777" w:rsidTr="009A4186">
        <w:trPr>
          <w:jc w:val="center"/>
          <w:trPrChange w:id="566" w:author="小林 洋子" w:date="2021-05-21T14:21:00Z">
            <w:trPr>
              <w:jc w:val="center"/>
            </w:trPr>
          </w:trPrChange>
        </w:trPr>
        <w:tc>
          <w:tcPr>
            <w:tcW w:w="2715" w:type="dxa"/>
            <w:tcPrChange w:id="567" w:author="小林 洋子" w:date="2021-05-21T14:21:00Z">
              <w:tcPr>
                <w:tcW w:w="2715" w:type="dxa"/>
              </w:tcPr>
            </w:tcPrChange>
          </w:tcPr>
          <w:p w14:paraId="4427BED6" w14:textId="77777777" w:rsidR="009A4186" w:rsidRPr="00CC60AE" w:rsidRDefault="009A4186" w:rsidP="009A4186">
            <w:pPr>
              <w:jc w:val="left"/>
              <w:rPr>
                <w:rFonts w:ascii="ＭＳ 明朝" w:eastAsia="ＭＳ 明朝" w:hAnsi="ＭＳ 明朝"/>
                <w:sz w:val="16"/>
                <w:szCs w:val="16"/>
                <w:rPrChange w:id="56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33" w:type="dxa"/>
            <w:tcPrChange w:id="569" w:author="小林 洋子" w:date="2021-05-21T14:21:00Z">
              <w:tcPr>
                <w:tcW w:w="1226" w:type="dxa"/>
              </w:tcPr>
            </w:tcPrChange>
          </w:tcPr>
          <w:p w14:paraId="43D0E25F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70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417" w:type="dxa"/>
            <w:tcPrChange w:id="571" w:author="小林 洋子" w:date="2021-05-21T14:21:00Z">
              <w:tcPr>
                <w:tcW w:w="1227" w:type="dxa"/>
              </w:tcPr>
            </w:tcPrChange>
          </w:tcPr>
          <w:p w14:paraId="3F892D0E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7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567" w:type="dxa"/>
            <w:tcPrChange w:id="573" w:author="小林 洋子" w:date="2021-05-21T14:21:00Z">
              <w:tcPr>
                <w:tcW w:w="497" w:type="dxa"/>
              </w:tcPr>
            </w:tcPrChange>
          </w:tcPr>
          <w:p w14:paraId="0C924410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7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0" w:type="dxa"/>
            <w:tcPrChange w:id="575" w:author="小林 洋子" w:date="2021-05-21T14:21:00Z">
              <w:tcPr>
                <w:tcW w:w="2127" w:type="dxa"/>
                <w:gridSpan w:val="2"/>
              </w:tcPr>
            </w:tcPrChange>
          </w:tcPr>
          <w:p w14:paraId="6249C259" w14:textId="77777777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76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62" w:type="dxa"/>
            <w:tcPrChange w:id="577" w:author="小林 洋子" w:date="2021-05-21T14:21:00Z">
              <w:tcPr>
                <w:tcW w:w="1562" w:type="dxa"/>
              </w:tcPr>
            </w:tcPrChange>
          </w:tcPr>
          <w:p w14:paraId="42B1B470" w14:textId="30AB22BC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78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556" w:type="dxa"/>
            <w:tcPrChange w:id="579" w:author="小林 洋子" w:date="2021-05-21T14:21:00Z">
              <w:tcPr>
                <w:tcW w:w="1556" w:type="dxa"/>
                <w:gridSpan w:val="2"/>
              </w:tcPr>
            </w:tcPrChange>
          </w:tcPr>
          <w:p w14:paraId="6B1B6CE7" w14:textId="77777777" w:rsidR="009A4186" w:rsidRPr="009A4186" w:rsidRDefault="009A4186" w:rsidP="009A4186">
            <w:pPr>
              <w:jc w:val="center"/>
              <w:rPr>
                <w:ins w:id="580" w:author="小林 洋子" w:date="2021-05-21T14:13:00Z"/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tcPrChange w:id="581" w:author="小林 洋子" w:date="2021-05-21T14:21:00Z">
              <w:tcPr>
                <w:tcW w:w="851" w:type="dxa"/>
              </w:tcPr>
            </w:tcPrChange>
          </w:tcPr>
          <w:p w14:paraId="3663F9F1" w14:textId="0A1BE48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82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</w:p>
        </w:tc>
        <w:tc>
          <w:tcPr>
            <w:tcW w:w="1134" w:type="dxa"/>
            <w:tcPrChange w:id="583" w:author="小林 洋子" w:date="2021-05-21T14:21:00Z">
              <w:tcPr>
                <w:tcW w:w="1134" w:type="dxa"/>
              </w:tcPr>
            </w:tcPrChange>
          </w:tcPr>
          <w:p w14:paraId="34785071" w14:textId="2250A4CD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84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85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  <w:tc>
          <w:tcPr>
            <w:tcW w:w="1559" w:type="dxa"/>
            <w:tcPrChange w:id="586" w:author="小林 洋子" w:date="2021-05-21T14:21:00Z">
              <w:tcPr>
                <w:tcW w:w="1559" w:type="dxa"/>
              </w:tcPr>
            </w:tcPrChange>
          </w:tcPr>
          <w:p w14:paraId="06B2DA3E" w14:textId="0F1119DB" w:rsidR="009A4186" w:rsidRPr="00CC60AE" w:rsidRDefault="009A4186" w:rsidP="009A4186">
            <w:pPr>
              <w:jc w:val="center"/>
              <w:rPr>
                <w:rFonts w:ascii="ＭＳ 明朝" w:eastAsia="ＭＳ 明朝" w:hAnsi="ＭＳ 明朝"/>
                <w:sz w:val="16"/>
                <w:szCs w:val="16"/>
                <w:rPrChange w:id="587" w:author="小林 洋子" w:date="2021-05-21T14:07:00Z">
                  <w:rPr>
                    <w:rFonts w:ascii="ＭＳ 明朝" w:eastAsia="ＭＳ 明朝" w:hAnsi="ＭＳ 明朝"/>
                    <w:sz w:val="18"/>
                    <w:szCs w:val="18"/>
                  </w:rPr>
                </w:rPrChange>
              </w:rPr>
            </w:pPr>
            <w:r w:rsidRPr="00CC60AE">
              <w:rPr>
                <w:rFonts w:ascii="ＭＳ 明朝" w:eastAsia="ＭＳ 明朝" w:hAnsi="ＭＳ 明朝" w:hint="eastAsia"/>
                <w:sz w:val="16"/>
                <w:szCs w:val="16"/>
                <w:rPrChange w:id="588" w:author="小林 洋子" w:date="2021-05-21T14:07:00Z">
                  <w:rPr>
                    <w:rFonts w:ascii="ＭＳ 明朝" w:eastAsia="ＭＳ 明朝" w:hAnsi="ＭＳ 明朝" w:hint="eastAsia"/>
                    <w:sz w:val="18"/>
                    <w:szCs w:val="18"/>
                  </w:rPr>
                </w:rPrChange>
              </w:rPr>
              <w:t>年</w:t>
            </w:r>
          </w:p>
        </w:tc>
      </w:tr>
    </w:tbl>
    <w:p w14:paraId="56F3435A" w14:textId="7AD0E7F5" w:rsidR="005C4F98" w:rsidRDefault="005C4F98" w:rsidP="00083626">
      <w:pPr>
        <w:ind w:right="840"/>
        <w:rPr>
          <w:ins w:id="589" w:author="小林 洋子" w:date="2021-05-21T14:03:00Z"/>
          <w:rFonts w:ascii="ＭＳ 明朝" w:eastAsia="ＭＳ 明朝" w:hAnsi="ＭＳ 明朝"/>
        </w:rPr>
      </w:pPr>
    </w:p>
    <w:p w14:paraId="3B5F9EE9" w14:textId="63268F91" w:rsidR="00F74DE2" w:rsidRPr="00F74DE2" w:rsidRDefault="00F74DE2">
      <w:pPr>
        <w:ind w:right="840"/>
        <w:jc w:val="center"/>
        <w:rPr>
          <w:rFonts w:ascii="ＭＳ 明朝" w:eastAsia="ＭＳ 明朝" w:hAnsi="ＭＳ 明朝"/>
          <w:b/>
          <w:bCs/>
          <w:color w:val="C00000"/>
          <w:sz w:val="18"/>
          <w:szCs w:val="20"/>
          <w:rPrChange w:id="590" w:author="小林 洋子" w:date="2021-05-21T14:05:00Z">
            <w:rPr>
              <w:rFonts w:ascii="ＭＳ 明朝" w:eastAsia="ＭＳ 明朝" w:hAnsi="ＭＳ 明朝"/>
            </w:rPr>
          </w:rPrChange>
        </w:rPr>
        <w:pPrChange w:id="591" w:author="小林 洋子" w:date="2021-05-21T14:04:00Z">
          <w:pPr>
            <w:ind w:right="840"/>
          </w:pPr>
        </w:pPrChange>
      </w:pPr>
      <w:ins w:id="592" w:author="小林 洋子" w:date="2021-05-21T14:03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593" w:author="小林 洋子" w:date="2021-05-21T14:05:00Z">
              <w:rPr>
                <w:rFonts w:ascii="ＭＳ 明朝" w:eastAsia="ＭＳ 明朝" w:hAnsi="ＭＳ 明朝" w:hint="eastAsia"/>
              </w:rPr>
            </w:rPrChange>
          </w:rPr>
          <w:t>※キャラクターデザイン</w:t>
        </w:r>
      </w:ins>
      <w:ins w:id="594" w:author="小林 洋子" w:date="2021-05-21T14:04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595" w:author="小林 洋子" w:date="2021-05-21T14:05:00Z">
              <w:rPr>
                <w:rFonts w:ascii="ＭＳ 明朝" w:eastAsia="ＭＳ 明朝" w:hAnsi="ＭＳ 明朝" w:hint="eastAsia"/>
                <w:color w:val="FF0000"/>
              </w:rPr>
            </w:rPrChange>
          </w:rPr>
          <w:t>・美術監督</w:t>
        </w:r>
      </w:ins>
      <w:ins w:id="596" w:author="小林 洋子" w:date="2021-05-21T14:03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597" w:author="小林 洋子" w:date="2021-05-21T14:05:00Z">
              <w:rPr>
                <w:rFonts w:ascii="ＭＳ 明朝" w:eastAsia="ＭＳ 明朝" w:hAnsi="ＭＳ 明朝" w:hint="eastAsia"/>
              </w:rPr>
            </w:rPrChange>
          </w:rPr>
          <w:t>など、直接「育成対象者」</w:t>
        </w:r>
      </w:ins>
      <w:ins w:id="598" w:author="小林 洋子" w:date="2021-05-21T14:05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599" w:author="小林 洋子" w:date="2021-05-21T14:05:00Z">
              <w:rPr>
                <w:rFonts w:ascii="ＭＳ 明朝" w:eastAsia="ＭＳ 明朝" w:hAnsi="ＭＳ 明朝" w:hint="eastAsia"/>
                <w:b/>
                <w:bCs/>
                <w:color w:val="FF0000"/>
                <w:sz w:val="20"/>
                <w:szCs w:val="21"/>
              </w:rPr>
            </w:rPrChange>
          </w:rPr>
          <w:t>に関わらない・</w:t>
        </w:r>
      </w:ins>
      <w:ins w:id="600" w:author="小林 洋子" w:date="2021-05-21T14:06:00Z">
        <w:r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</w:rPr>
          <w:t>実際の</w:t>
        </w:r>
      </w:ins>
      <w:ins w:id="601" w:author="小林 洋子" w:date="2021-05-21T14:03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602" w:author="小林 洋子" w:date="2021-05-21T14:05:00Z">
              <w:rPr>
                <w:rFonts w:ascii="ＭＳ 明朝" w:eastAsia="ＭＳ 明朝" w:hAnsi="ＭＳ 明朝" w:hint="eastAsia"/>
              </w:rPr>
            </w:rPrChange>
          </w:rPr>
          <w:t>指導</w:t>
        </w:r>
      </w:ins>
      <w:ins w:id="603" w:author="小林 洋子" w:date="2021-05-21T14:06:00Z">
        <w:r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</w:rPr>
          <w:t>を</w:t>
        </w:r>
      </w:ins>
      <w:ins w:id="604" w:author="小林 洋子" w:date="2021-05-21T14:05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605" w:author="小林 洋子" w:date="2021-05-21T14:05:00Z">
              <w:rPr>
                <w:rFonts w:ascii="ＭＳ 明朝" w:eastAsia="ＭＳ 明朝" w:hAnsi="ＭＳ 明朝" w:hint="eastAsia"/>
                <w:b/>
                <w:bCs/>
                <w:color w:val="FF0000"/>
                <w:sz w:val="20"/>
                <w:szCs w:val="21"/>
              </w:rPr>
            </w:rPrChange>
          </w:rPr>
          <w:t>しない方</w:t>
        </w:r>
      </w:ins>
      <w:ins w:id="606" w:author="小林 洋子" w:date="2021-05-21T14:03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607" w:author="小林 洋子" w:date="2021-05-21T14:05:00Z">
              <w:rPr>
                <w:rFonts w:ascii="ＭＳ 明朝" w:eastAsia="ＭＳ 明朝" w:hAnsi="ＭＳ 明朝" w:hint="eastAsia"/>
              </w:rPr>
            </w:rPrChange>
          </w:rPr>
          <w:t>については、</w:t>
        </w:r>
      </w:ins>
      <w:ins w:id="608" w:author="小林 洋子" w:date="2021-05-21T14:04:00Z">
        <w:r w:rsidRPr="00F74DE2">
          <w:rPr>
            <w:rFonts w:ascii="ＭＳ 明朝" w:eastAsia="ＭＳ 明朝" w:hAnsi="ＭＳ 明朝" w:hint="eastAsia"/>
            <w:b/>
            <w:bCs/>
            <w:color w:val="C00000"/>
            <w:sz w:val="18"/>
            <w:szCs w:val="20"/>
            <w:rPrChange w:id="609" w:author="小林 洋子" w:date="2021-05-21T14:05:00Z">
              <w:rPr>
                <w:rFonts w:ascii="ＭＳ 明朝" w:eastAsia="ＭＳ 明朝" w:hAnsi="ＭＳ 明朝" w:hint="eastAsia"/>
              </w:rPr>
            </w:rPrChange>
          </w:rPr>
          <w:t>「指導側メンバー</w:t>
        </w:r>
        <w:r w:rsidRPr="00F74DE2">
          <w:rPr>
            <w:rFonts w:ascii="ＭＳ 明朝" w:eastAsia="ＭＳ 明朝" w:hAnsi="ＭＳ 明朝"/>
            <w:b/>
            <w:bCs/>
            <w:color w:val="C00000"/>
            <w:sz w:val="18"/>
            <w:szCs w:val="20"/>
            <w:rPrChange w:id="610" w:author="小林 洋子" w:date="2021-05-21T14:05:00Z">
              <w:rPr>
                <w:rFonts w:ascii="ＭＳ 明朝" w:eastAsia="ＭＳ 明朝" w:hAnsi="ＭＳ 明朝"/>
              </w:rPr>
            </w:rPrChange>
          </w:rPr>
          <w:t>/育成対象者」の欄に「－」を入れてください。</w:t>
        </w:r>
      </w:ins>
    </w:p>
    <w:sectPr w:rsidR="00F74DE2" w:rsidRPr="00F74DE2" w:rsidSect="009A4186">
      <w:pgSz w:w="16838" w:h="11906" w:orient="landscape"/>
      <w:pgMar w:top="720" w:right="720" w:bottom="720" w:left="720" w:header="851" w:footer="992" w:gutter="0"/>
      <w:cols w:space="425"/>
      <w:docGrid w:type="lines" w:linePitch="360"/>
      <w:sectPrChange w:id="611" w:author="小林 洋子" w:date="2021-05-21T14:18:00Z">
        <w:sectPr w:rsidR="00F74DE2" w:rsidRPr="00F74DE2" w:rsidSect="009A4186">
          <w:pgMar w:top="568" w:right="720" w:bottom="720" w:left="720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A5AF" w14:textId="77777777" w:rsidR="006E6F42" w:rsidRDefault="006E6F42" w:rsidP="00244110">
      <w:r>
        <w:separator/>
      </w:r>
    </w:p>
  </w:endnote>
  <w:endnote w:type="continuationSeparator" w:id="0">
    <w:p w14:paraId="706EC5AA" w14:textId="77777777" w:rsidR="006E6F42" w:rsidRDefault="006E6F42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9AEB" w14:textId="77777777" w:rsidR="006E6F42" w:rsidRDefault="006E6F42" w:rsidP="00244110">
      <w:r>
        <w:separator/>
      </w:r>
    </w:p>
  </w:footnote>
  <w:footnote w:type="continuationSeparator" w:id="0">
    <w:p w14:paraId="3CF43720" w14:textId="77777777" w:rsidR="006E6F42" w:rsidRDefault="006E6F42" w:rsidP="0024411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小林 洋子">
    <w15:presenceInfo w15:providerId="AD" w15:userId="S::kobayashi@aja7501.onmicrosoft.com::0f72b504-226c-4c97-872e-f5b4735cae64"/>
  </w15:person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8"/>
    <w:rsid w:val="00001392"/>
    <w:rsid w:val="00001B64"/>
    <w:rsid w:val="0002106A"/>
    <w:rsid w:val="00067D38"/>
    <w:rsid w:val="00083626"/>
    <w:rsid w:val="00090ADA"/>
    <w:rsid w:val="000A5445"/>
    <w:rsid w:val="000B1DD1"/>
    <w:rsid w:val="001C5E0F"/>
    <w:rsid w:val="00244110"/>
    <w:rsid w:val="00273C2F"/>
    <w:rsid w:val="00327E81"/>
    <w:rsid w:val="003F68F1"/>
    <w:rsid w:val="0054523E"/>
    <w:rsid w:val="00545A55"/>
    <w:rsid w:val="005764C3"/>
    <w:rsid w:val="005C4F98"/>
    <w:rsid w:val="006B6921"/>
    <w:rsid w:val="006E6F42"/>
    <w:rsid w:val="0073170C"/>
    <w:rsid w:val="00787AFD"/>
    <w:rsid w:val="00796943"/>
    <w:rsid w:val="007C688F"/>
    <w:rsid w:val="007F3ACF"/>
    <w:rsid w:val="00836655"/>
    <w:rsid w:val="00875F35"/>
    <w:rsid w:val="008D12AB"/>
    <w:rsid w:val="008F18D1"/>
    <w:rsid w:val="00934BF8"/>
    <w:rsid w:val="00941D93"/>
    <w:rsid w:val="009A4186"/>
    <w:rsid w:val="00A913F0"/>
    <w:rsid w:val="00B06F03"/>
    <w:rsid w:val="00B175CD"/>
    <w:rsid w:val="00B242DE"/>
    <w:rsid w:val="00BF2CFA"/>
    <w:rsid w:val="00BF6AAE"/>
    <w:rsid w:val="00CC4C13"/>
    <w:rsid w:val="00CC60AE"/>
    <w:rsid w:val="00CD05A5"/>
    <w:rsid w:val="00CD634A"/>
    <w:rsid w:val="00CE7F25"/>
    <w:rsid w:val="00D07A66"/>
    <w:rsid w:val="00D45637"/>
    <w:rsid w:val="00D70990"/>
    <w:rsid w:val="00DD79CB"/>
    <w:rsid w:val="00E22AC6"/>
    <w:rsid w:val="00EA7DA2"/>
    <w:rsid w:val="00F74DE2"/>
    <w:rsid w:val="00FB28CA"/>
    <w:rsid w:val="00FE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706EDC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7</cp:revision>
  <dcterms:created xsi:type="dcterms:W3CDTF">2021-05-21T03:27:00Z</dcterms:created>
  <dcterms:modified xsi:type="dcterms:W3CDTF">2021-05-21T05:23:00Z</dcterms:modified>
</cp:coreProperties>
</file>