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0263B333" w:rsidR="007A346D" w:rsidRPr="00A01A2E" w:rsidRDefault="006404D7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F90C85">
        <w:rPr>
          <w:rFonts w:asciiTheme="minorEastAsia" w:hAnsiTheme="minorEastAsia" w:hint="eastAsia"/>
          <w:b/>
          <w:sz w:val="36"/>
        </w:rPr>
        <w:t>３</w:t>
      </w:r>
      <w:r w:rsidR="007A346D" w:rsidRPr="00A01A2E">
        <w:rPr>
          <w:rFonts w:asciiTheme="minorEastAsia" w:hAnsiTheme="minorEastAsia" w:hint="eastAsia"/>
          <w:b/>
          <w:sz w:val="36"/>
        </w:rPr>
        <w:t xml:space="preserve">年度　</w:t>
      </w:r>
      <w:r>
        <w:rPr>
          <w:rFonts w:asciiTheme="minorEastAsia" w:hAnsiTheme="minorEastAsia" w:hint="eastAsia"/>
          <w:b/>
          <w:sz w:val="36"/>
        </w:rPr>
        <w:t>アニメーション人材育成調査</w:t>
      </w:r>
      <w:r w:rsidR="005A413C">
        <w:rPr>
          <w:rFonts w:asciiTheme="minorEastAsia" w:hAnsiTheme="minorEastAsia" w:hint="eastAsia"/>
          <w:b/>
          <w:sz w:val="36"/>
        </w:rPr>
        <w:t>研究</w:t>
      </w:r>
      <w:r w:rsidR="007A346D" w:rsidRPr="00A01A2E">
        <w:rPr>
          <w:rFonts w:asciiTheme="minorEastAsia" w:hAnsiTheme="minorEastAsia" w:hint="eastAsia"/>
          <w:b/>
          <w:sz w:val="36"/>
        </w:rPr>
        <w:t>事業</w:t>
      </w:r>
    </w:p>
    <w:p w14:paraId="5C0D7221" w14:textId="44D4FBD5" w:rsidR="007A346D" w:rsidRPr="00A01A2E" w:rsidRDefault="00940CF6" w:rsidP="00940CF6">
      <w:pPr>
        <w:rPr>
          <w:rFonts w:asciiTheme="minorEastAsia" w:hAnsiTheme="minorEastAsia"/>
          <w:b/>
          <w:sz w:val="44"/>
        </w:rPr>
      </w:pPr>
      <w:r>
        <w:rPr>
          <w:rFonts w:asciiTheme="minorEastAsia" w:hAnsiTheme="minorEastAsia" w:hint="eastAsia"/>
        </w:rPr>
        <w:t xml:space="preserve">　　　　　　　　　　　　</w:t>
      </w:r>
      <w:r w:rsidRPr="00F43039">
        <w:rPr>
          <w:rFonts w:asciiTheme="minorEastAsia" w:hAnsiTheme="minorEastAsia"/>
          <w:noProof/>
          <w:szCs w:val="21"/>
        </w:rPr>
        <w:drawing>
          <wp:inline distT="0" distB="0" distL="0" distR="0" wp14:anchorId="3A53CEAE" wp14:editId="3C2CB3EA">
            <wp:extent cx="4000500" cy="1478280"/>
            <wp:effectExtent l="0" t="0" r="0" b="7620"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noProof/>
          <w:szCs w:val="21"/>
        </w:rPr>
        <w:t xml:space="preserve">　</w:t>
      </w:r>
      <w:r w:rsidRPr="00A01A2E">
        <w:rPr>
          <w:rFonts w:asciiTheme="minorEastAsia" w:hAnsiTheme="minorEastAsia" w:hint="eastAsia"/>
          <w:b/>
          <w:sz w:val="44"/>
        </w:rPr>
        <w:t xml:space="preserve"> </w:t>
      </w:r>
    </w:p>
    <w:p w14:paraId="59385843" w14:textId="53A06699" w:rsidR="007A346D" w:rsidRPr="00A01A2E" w:rsidRDefault="006404D7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 xml:space="preserve">　</w:t>
      </w:r>
      <w:r w:rsidR="004D5E83"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</w:t>
      </w:r>
      <w:r w:rsidR="00BC1888">
        <w:rPr>
          <w:rFonts w:asciiTheme="minorEastAsia" w:hAnsiTheme="minorEastAsia" w:hint="eastAsia"/>
          <w:b/>
          <w:sz w:val="40"/>
          <w:szCs w:val="40"/>
        </w:rPr>
        <w:t>2</w:t>
      </w:r>
      <w:r w:rsidR="004D5E83"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55F48BB9" w:rsidR="00E16FEA" w:rsidRDefault="00E16FEA" w:rsidP="007A346D">
      <w:pPr>
        <w:jc w:val="center"/>
        <w:rPr>
          <w:rFonts w:asciiTheme="minorEastAsia" w:hAnsiTheme="minorEastAsia"/>
        </w:rPr>
      </w:pPr>
    </w:p>
    <w:p w14:paraId="21A109A8" w14:textId="39FC3684" w:rsidR="00E9035E" w:rsidRDefault="00E9035E" w:rsidP="007A346D">
      <w:pPr>
        <w:jc w:val="center"/>
        <w:rPr>
          <w:rFonts w:asciiTheme="minorEastAsia" w:hAnsiTheme="minorEastAsia"/>
        </w:rPr>
      </w:pPr>
    </w:p>
    <w:p w14:paraId="1BC4408B" w14:textId="52ECDF20" w:rsidR="00E9035E" w:rsidRDefault="00E9035E" w:rsidP="007A346D">
      <w:pPr>
        <w:jc w:val="center"/>
        <w:rPr>
          <w:rFonts w:asciiTheme="minorEastAsia" w:hAnsiTheme="minorEastAsia"/>
        </w:rPr>
      </w:pPr>
    </w:p>
    <w:p w14:paraId="6438A52A" w14:textId="6C253497" w:rsidR="00E9035E" w:rsidRDefault="00E9035E" w:rsidP="007A346D">
      <w:pPr>
        <w:jc w:val="center"/>
        <w:rPr>
          <w:rFonts w:asciiTheme="minorEastAsia" w:hAnsiTheme="minorEastAsia"/>
        </w:rPr>
      </w:pPr>
    </w:p>
    <w:p w14:paraId="6A5F7A1E" w14:textId="6BDCB513" w:rsidR="00E9035E" w:rsidRDefault="00E9035E" w:rsidP="007A346D">
      <w:pPr>
        <w:jc w:val="center"/>
        <w:rPr>
          <w:rFonts w:asciiTheme="minorEastAsia" w:hAnsiTheme="minorEastAsia"/>
        </w:rPr>
      </w:pPr>
    </w:p>
    <w:p w14:paraId="0D1B947D" w14:textId="77777777" w:rsidR="00E9035E" w:rsidRDefault="00E9035E" w:rsidP="007A346D">
      <w:pPr>
        <w:jc w:val="center"/>
        <w:rPr>
          <w:rFonts w:asciiTheme="minorEastAsia" w:hAnsiTheme="minorEastAsia"/>
        </w:rPr>
      </w:pPr>
    </w:p>
    <w:p w14:paraId="0A4D94B8" w14:textId="4C07AFB5" w:rsidR="007A346D" w:rsidRDefault="007A346D" w:rsidP="00B064B9">
      <w:pPr>
        <w:rPr>
          <w:rFonts w:asciiTheme="minorEastAsia" w:hAnsiTheme="minorEastAsia"/>
        </w:rPr>
      </w:pPr>
    </w:p>
    <w:p w14:paraId="565A34A4" w14:textId="5DEC9FD9" w:rsidR="007A346D" w:rsidRDefault="00940CF6" w:rsidP="00A33ABD">
      <w:pPr>
        <w:jc w:val="left"/>
        <w:rPr>
          <w:rFonts w:ascii="ＭＳ 明朝" w:hAnsi="ＭＳ 明朝"/>
          <w:sz w:val="16"/>
        </w:rPr>
      </w:pPr>
      <w:r w:rsidRPr="00F43039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A81CFD7" wp14:editId="16C0E89D">
                <wp:simplePos x="0" y="0"/>
                <wp:positionH relativeFrom="margin">
                  <wp:posOffset>741045</wp:posOffset>
                </wp:positionH>
                <wp:positionV relativeFrom="paragraph">
                  <wp:posOffset>30480</wp:posOffset>
                </wp:positionV>
                <wp:extent cx="5305425" cy="1914525"/>
                <wp:effectExtent l="0" t="0" r="28575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CD75F" w14:textId="77777777" w:rsidR="00940CF6" w:rsidRPr="005074AC" w:rsidRDefault="00940CF6" w:rsidP="00940CF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98F5D69" w14:textId="77777777" w:rsidR="00940CF6" w:rsidRPr="00EE5C5F" w:rsidRDefault="00940CF6" w:rsidP="00940CF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2BFF4F66" w14:textId="77777777" w:rsidR="00940CF6" w:rsidRPr="00CF5B67" w:rsidRDefault="00940CF6" w:rsidP="00940CF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7C95D61D" w14:textId="77777777" w:rsidR="00940CF6" w:rsidRPr="00397E98" w:rsidRDefault="00940CF6" w:rsidP="00940CF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1B44237A" w14:textId="77777777" w:rsidR="00940CF6" w:rsidRPr="001C5E9C" w:rsidRDefault="00940CF6" w:rsidP="00940CF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須大輔</w:t>
                            </w:r>
                          </w:p>
                          <w:p w14:paraId="2011CC6C" w14:textId="77777777" w:rsidR="00940CF6" w:rsidRPr="001C5E9C" w:rsidRDefault="00940CF6" w:rsidP="00940CF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65DC218D" w14:textId="77777777" w:rsidR="00940CF6" w:rsidRPr="001C5E9C" w:rsidRDefault="00940CF6" w:rsidP="00940CF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Pr="00CA6E33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</w:t>
                            </w:r>
                          </w:p>
                          <w:p w14:paraId="490001A7" w14:textId="77777777" w:rsidR="00940CF6" w:rsidRDefault="00940CF6" w:rsidP="00940CF6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提出書類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一式等は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公式サイト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よりダウンロ－ドできます。</w:t>
                            </w:r>
                          </w:p>
                          <w:p w14:paraId="204C3EEF" w14:textId="7BB3AC1A" w:rsidR="00940CF6" w:rsidRDefault="00940CF6" w:rsidP="00940CF6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■応募締切は、令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３年６月２</w:t>
                            </w:r>
                            <w:r w:rsidR="00A30E93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４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A30E93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</w:t>
                            </w:r>
                            <w:r w:rsidR="00A30E93"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１７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時です。</w:t>
                            </w:r>
                          </w:p>
                          <w:p w14:paraId="28171371" w14:textId="77777777" w:rsidR="00940CF6" w:rsidRPr="00A30E93" w:rsidRDefault="00940CF6" w:rsidP="00940CF6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1851ADDF" w14:textId="77777777" w:rsidR="00940CF6" w:rsidRPr="00C63FC5" w:rsidRDefault="00940CF6" w:rsidP="00940C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1CF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8.35pt;margin-top:2.4pt;width:417.75pt;height:150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">
                <v:textbox>
                  <w:txbxContent>
                    <w:p w14:paraId="7B6CD75F" w14:textId="77777777" w:rsidR="00940CF6" w:rsidRPr="005074AC" w:rsidRDefault="00940CF6" w:rsidP="00940CF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98F5D69" w14:textId="77777777" w:rsidR="00940CF6" w:rsidRPr="00EE5C5F" w:rsidRDefault="00940CF6" w:rsidP="00940CF6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2BFF4F66" w14:textId="77777777" w:rsidR="00940CF6" w:rsidRPr="00CF5B67" w:rsidRDefault="00940CF6" w:rsidP="00940CF6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7C95D61D" w14:textId="77777777" w:rsidR="00940CF6" w:rsidRPr="00397E98" w:rsidRDefault="00940CF6" w:rsidP="00940CF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1B44237A" w14:textId="77777777" w:rsidR="00940CF6" w:rsidRPr="001C5E9C" w:rsidRDefault="00940CF6" w:rsidP="00940CF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須大輔</w:t>
                      </w:r>
                    </w:p>
                    <w:p w14:paraId="2011CC6C" w14:textId="77777777" w:rsidR="00940CF6" w:rsidRPr="001C5E9C" w:rsidRDefault="00940CF6" w:rsidP="00940CF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65DC218D" w14:textId="77777777" w:rsidR="00940CF6" w:rsidRPr="001C5E9C" w:rsidRDefault="00940CF6" w:rsidP="00940CF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Pr="00CA6E33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</w:t>
                      </w:r>
                    </w:p>
                    <w:p w14:paraId="490001A7" w14:textId="77777777" w:rsidR="00940CF6" w:rsidRDefault="00940CF6" w:rsidP="00940CF6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提出書類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一式等は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公式サイト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よりダウンロ－ドできます。</w:t>
                      </w:r>
                    </w:p>
                    <w:p w14:paraId="204C3EEF" w14:textId="7BB3AC1A" w:rsidR="00940CF6" w:rsidRDefault="00940CF6" w:rsidP="00940CF6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■応募締切は、令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３年６月２</w:t>
                      </w:r>
                      <w:r w:rsidR="00A30E93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４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A30E93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</w:t>
                      </w:r>
                      <w:r w:rsidR="00A30E93">
                        <w:rPr>
                          <w:rFonts w:asciiTheme="minorEastAsia" w:hAnsiTheme="minorEastAsia" w:cs="ＭＳ Ｐゴシック"/>
                          <w:szCs w:val="21"/>
                        </w:rPr>
                        <w:t>１７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時です。</w:t>
                      </w:r>
                    </w:p>
                    <w:p w14:paraId="28171371" w14:textId="77777777" w:rsidR="00940CF6" w:rsidRPr="00A30E93" w:rsidRDefault="00940CF6" w:rsidP="00940CF6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1851ADDF" w14:textId="77777777" w:rsidR="00940CF6" w:rsidRPr="00C63FC5" w:rsidRDefault="00940CF6" w:rsidP="00940CF6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21C8EFBD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07DCD1E" w14:textId="77777777" w:rsidR="00B064B9" w:rsidRDefault="00B064B9">
      <w:pPr>
        <w:widowControl/>
        <w:adjustRightInd/>
        <w:jc w:val="left"/>
        <w:textAlignment w:val="auto"/>
        <w:rPr>
          <w:rFonts w:ascii="ＭＳ 明朝" w:hAnsi="ＭＳ 明朝"/>
          <w:sz w:val="16"/>
          <w:lang w:eastAsia="zh-TW"/>
        </w:rPr>
      </w:pPr>
      <w:r>
        <w:rPr>
          <w:rFonts w:ascii="ＭＳ 明朝" w:hAnsi="ＭＳ 明朝"/>
          <w:sz w:val="16"/>
          <w:lang w:eastAsia="zh-TW"/>
        </w:rPr>
        <w:br w:type="page"/>
      </w:r>
    </w:p>
    <w:p w14:paraId="78007A83" w14:textId="37DF9BF2" w:rsidR="00F90C85" w:rsidRPr="00A957E8" w:rsidRDefault="00883F94" w:rsidP="00883F94">
      <w:pPr>
        <w:widowControl/>
        <w:adjustRightInd/>
        <w:jc w:val="left"/>
        <w:textAlignment w:val="auto"/>
        <w:rPr>
          <w:rFonts w:ascii="ＭＳ 明朝" w:eastAsia="PMingLiU" w:hAnsi="ＭＳ 明朝"/>
          <w:sz w:val="16"/>
          <w:lang w:eastAsia="zh-TW"/>
        </w:rPr>
      </w:pPr>
      <w:r w:rsidRPr="00883F94">
        <w:rPr>
          <w:rFonts w:ascii="ＭＳ 明朝" w:hAnsi="ＭＳ 明朝" w:hint="eastAsia"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委託事業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令和</w:t>
      </w:r>
      <w:r>
        <w:rPr>
          <w:rFonts w:ascii="ＭＳ 明朝" w:hAnsi="ＭＳ 明朝" w:hint="eastAsia"/>
          <w:sz w:val="16"/>
        </w:rPr>
        <w:t>3</w:t>
      </w:r>
      <w:r w:rsidRPr="00883F94">
        <w:rPr>
          <w:rFonts w:ascii="ＭＳ 明朝" w:hAnsi="ＭＳ 明朝" w:hint="eastAsia"/>
          <w:sz w:val="16"/>
          <w:lang w:eastAsia="zh-TW"/>
        </w:rPr>
        <w:t>年度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sz w:val="16"/>
        </w:rPr>
        <w:t>研究</w:t>
      </w:r>
      <w:r w:rsidRPr="00883F94">
        <w:rPr>
          <w:rFonts w:ascii="ＭＳ 明朝" w:hAnsi="ＭＳ 明朝" w:hint="eastAsia"/>
          <w:sz w:val="16"/>
          <w:lang w:eastAsia="zh-TW"/>
        </w:rPr>
        <w:t>事業“技術継承プログラム”</w:t>
      </w:r>
      <w:r w:rsidR="00F90C85" w:rsidRPr="0066583A">
        <w:rPr>
          <w:rFonts w:ascii="ＭＳ 明朝" w:hAnsi="ＭＳ 明朝" w:hint="eastAsia"/>
          <w:sz w:val="16"/>
          <w:lang w:eastAsia="zh-TW"/>
        </w:rPr>
        <w:t>（様式</w:t>
      </w:r>
      <w:r w:rsidR="00BC1888">
        <w:rPr>
          <w:rFonts w:ascii="ＭＳ 明朝" w:hAnsi="ＭＳ 明朝" w:hint="eastAsia"/>
          <w:sz w:val="16"/>
        </w:rPr>
        <w:t>2</w:t>
      </w:r>
      <w:r w:rsidR="00F90C85" w:rsidRPr="0066583A">
        <w:rPr>
          <w:rFonts w:ascii="ＭＳ 明朝" w:hAnsi="ＭＳ 明朝" w:hint="eastAsia"/>
          <w:sz w:val="16"/>
          <w:lang w:eastAsia="zh-TW"/>
        </w:rPr>
        <w:t>）</w:t>
      </w:r>
      <w:r>
        <w:rPr>
          <w:rFonts w:ascii="ＭＳ 明朝" w:hAnsi="ＭＳ 明朝" w:hint="eastAsia"/>
          <w:sz w:val="16"/>
        </w:rPr>
        <w:t xml:space="preserve">　</w:t>
      </w:r>
      <w:r w:rsidR="00A957E8">
        <w:rPr>
          <w:rFonts w:ascii="ＭＳ 明朝" w:hAnsi="ＭＳ 明朝" w:hint="eastAsia"/>
          <w:sz w:val="16"/>
        </w:rPr>
        <w:t xml:space="preserve">　　</w:t>
      </w:r>
      <w:r w:rsidR="00F90C85">
        <w:rPr>
          <w:rFonts w:ascii="ＭＳ 明朝" w:hAnsi="ＭＳ 明朝" w:hint="eastAsia"/>
          <w:sz w:val="16"/>
          <w:lang w:eastAsia="zh-TW"/>
        </w:rPr>
        <w:t xml:space="preserve">　　</w:t>
      </w:r>
      <w:r w:rsidR="00A957E8">
        <w:rPr>
          <w:rFonts w:ascii="ＭＳ 明朝" w:hAnsi="ＭＳ 明朝" w:hint="eastAsia"/>
          <w:sz w:val="16"/>
        </w:rPr>
        <w:t xml:space="preserve">　</w:t>
      </w:r>
      <w:r w:rsidR="00F90C85" w:rsidRPr="0066583A">
        <w:rPr>
          <w:rFonts w:ascii="ＭＳ 明朝" w:hAnsi="ＭＳ 明朝"/>
          <w:sz w:val="16"/>
          <w:lang w:eastAsia="zh-TW"/>
        </w:rPr>
        <w:t>（</w:t>
      </w:r>
      <w:r w:rsidR="00F90C85">
        <w:rPr>
          <w:rFonts w:ascii="ＭＳ 明朝" w:hAnsi="ＭＳ 明朝" w:hint="eastAsia"/>
          <w:sz w:val="16"/>
        </w:rPr>
        <w:t>令和3</w:t>
      </w:r>
      <w:r w:rsidR="00F90C85" w:rsidRPr="0066583A">
        <w:rPr>
          <w:rFonts w:ascii="ＭＳ 明朝" w:hAnsi="ＭＳ 明朝" w:hint="eastAsia"/>
          <w:sz w:val="16"/>
          <w:lang w:eastAsia="zh-TW"/>
        </w:rPr>
        <w:t>年</w:t>
      </w:r>
      <w:r w:rsidR="00F90C85">
        <w:rPr>
          <w:rFonts w:ascii="ＭＳ 明朝" w:hAnsi="ＭＳ 明朝" w:hint="eastAsia"/>
          <w:sz w:val="16"/>
        </w:rPr>
        <w:t>5</w:t>
      </w:r>
      <w:r w:rsidR="00F90C85" w:rsidRPr="0066583A">
        <w:rPr>
          <w:rFonts w:ascii="ＭＳ 明朝" w:hAnsi="ＭＳ 明朝" w:hint="eastAsia"/>
          <w:sz w:val="16"/>
          <w:lang w:eastAsia="zh-TW"/>
        </w:rPr>
        <w:t>月</w:t>
      </w:r>
      <w:r w:rsidR="00A30E93">
        <w:rPr>
          <w:rFonts w:ascii="ＭＳ 明朝" w:hAnsi="ＭＳ 明朝" w:hint="eastAsia"/>
          <w:sz w:val="16"/>
        </w:rPr>
        <w:t>24</w:t>
      </w:r>
      <w:r w:rsidR="00F90C85">
        <w:rPr>
          <w:rFonts w:ascii="ＭＳ 明朝" w:hAnsi="ＭＳ 明朝" w:hint="eastAsia"/>
          <w:sz w:val="16"/>
          <w:lang w:eastAsia="zh-TW"/>
        </w:rPr>
        <w:t>日時点</w:t>
      </w:r>
      <w:r w:rsidR="00F90C85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1145"/>
        <w:gridCol w:w="253"/>
        <w:gridCol w:w="945"/>
        <w:gridCol w:w="33"/>
        <w:gridCol w:w="2175"/>
      </w:tblGrid>
      <w:tr w:rsidR="00310A16" w:rsidRPr="0066583A" w14:paraId="528C5EE0" w14:textId="77777777" w:rsidTr="00310A16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68F5BE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  <w:lang w:eastAsia="zh-TW"/>
              </w:rPr>
              <w:t xml:space="preserve"> </w:t>
            </w: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</w:rPr>
              <w:t>(ふりがな</w:t>
            </w:r>
            <w:r w:rsidRPr="00F90C85">
              <w:rPr>
                <w:rFonts w:ascii="ＭＳ 明朝" w:hAnsi="ＭＳ 明朝"/>
                <w:spacing w:val="4"/>
                <w:kern w:val="0"/>
                <w:sz w:val="12"/>
                <w:fitText w:val="840" w:id="-1791298560"/>
              </w:rPr>
              <w:t>)</w:t>
            </w:r>
          </w:p>
          <w:p w14:paraId="66A84121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D77749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0825BA" w14:textId="77777777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9C343A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310A16" w:rsidRPr="0066583A" w14:paraId="2EEE460A" w14:textId="77777777" w:rsidTr="00310A16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208DFD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F42236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970E7" w14:textId="4816D1E2" w:rsidR="00310A16" w:rsidRPr="0066583A" w:rsidRDefault="00310A16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FD1A7E" w14:textId="141B3163" w:rsidR="00310A16" w:rsidRPr="00310A16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310A16" w:rsidRPr="0066583A" w14:paraId="7A8EDA4A" w14:textId="77777777" w:rsidTr="00310A16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A5255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55314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11C0E" w14:textId="4CC0F541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E0D3E" w14:textId="6666FC3F" w:rsidR="00310A16" w:rsidRPr="0066583A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F90C85" w:rsidRPr="0066583A" w14:paraId="494AAEED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C7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1E8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0BE9C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F92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C427982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259EE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CDCF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6485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25CE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0EEA5CFF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3C528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8559"/>
              </w:rPr>
              <w:t>ホームペー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9"/>
              </w:rPr>
              <w:t>ジ</w:t>
            </w:r>
          </w:p>
          <w:p w14:paraId="6E37113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8558"/>
              </w:rPr>
              <w:t>アドレ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8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CFED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102AA616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E6E0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F5EF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A85C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A82DA" w14:textId="77777777" w:rsidR="00F90C85" w:rsidRPr="0066583A" w:rsidRDefault="00F90C85" w:rsidP="00130149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F90C85" w:rsidRPr="0066583A" w14:paraId="2268AB42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32590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D725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081B0C1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EBE2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2647E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60CB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F90C85" w:rsidRPr="0066583A" w14:paraId="73F463DE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6696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F9C2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698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28F8C34A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A8427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9E09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48FB7BE0" w14:textId="77777777" w:rsidTr="0013014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68BE1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>
              <w:rPr>
                <w:rFonts w:ascii="ＭＳ 明朝" w:hAnsi="ＭＳ 明朝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767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033BCB2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7ECF83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F90C85" w:rsidRPr="0066583A" w14:paraId="265D68A1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72CC10B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19A9721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8A350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63B4B8" wp14:editId="5C18C00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FB54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GWKA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520CCCC" w14:textId="77777777" w:rsidR="00F90C85" w:rsidRPr="0066583A" w:rsidRDefault="00F90C85" w:rsidP="00130149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映画以外も含めて平成</w:t>
            </w:r>
            <w:r w:rsidRPr="00F90C85">
              <w:rPr>
                <w:rFonts w:ascii="ＭＳ 明朝" w:hAnsi="ＭＳ 明朝"/>
                <w:sz w:val="14"/>
                <w:szCs w:val="18"/>
              </w:rPr>
              <w:t>30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年度から令和</w:t>
            </w:r>
            <w:r w:rsidRPr="00F90C85">
              <w:rPr>
                <w:rFonts w:ascii="ＭＳ 明朝" w:hAnsi="ＭＳ 明朝"/>
                <w:sz w:val="14"/>
                <w:szCs w:val="18"/>
              </w:rPr>
              <w:t>2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F90C85" w:rsidRPr="0066583A" w14:paraId="74FA0613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83BD0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/>
                <w:sz w:val="16"/>
              </w:rPr>
              <w:t>0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6CB5F" w14:textId="77777777" w:rsidR="00F90C85" w:rsidRPr="0066583A" w:rsidRDefault="00F90C85" w:rsidP="00130149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4C69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68D9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4BB0F15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C7FE6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803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BA0B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3CA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5811508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28720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C1A7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0147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E96F0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6A785471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4B0EA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D0A2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FC82C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E3277CC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412A7C9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FB7305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FF528ED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4C53C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/>
                <w:sz w:val="16"/>
              </w:rPr>
              <w:t>31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7C370C9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／</w:t>
            </w:r>
          </w:p>
          <w:p w14:paraId="66EB4DD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令和元年度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5AEC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DF16A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095F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0EEDBB4B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FD4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4582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57BE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E9D8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36F339D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36EC16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BD8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F0A1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D3AB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48DF405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1C0ED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20AE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17F2C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EC9164F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36984A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DE1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563D7CB6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B452F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DF0C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DFCA1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9D6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21DDB8C1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6303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5004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9850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5AF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FD2CA6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5787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C2BF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5FE41F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4BFD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3115302B" w14:textId="77777777" w:rsidTr="0013014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BB2A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F27EEC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C090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DF38E4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3A6759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8F67E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9BB895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5A6C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93C133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AB0B4" w14:textId="77777777" w:rsidR="00F90C85" w:rsidRPr="0066583A" w:rsidRDefault="00F90C85" w:rsidP="0013014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199CF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6A23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A9071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10C2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5C418AA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F797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27A1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4823A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30CA1D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989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EB4F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BB337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2E7C8390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7B1984BE" w14:textId="42E7F708" w:rsidR="00B14994" w:rsidRPr="0066583A" w:rsidRDefault="00883F94" w:rsidP="00B14994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883F94">
        <w:rPr>
          <w:rFonts w:ascii="ＭＳ 明朝" w:hAnsi="ＭＳ 明朝" w:hint="eastAsia"/>
          <w:b/>
          <w:bCs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委託事業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令和</w:t>
      </w:r>
      <w:r>
        <w:rPr>
          <w:rFonts w:ascii="ＭＳ 明朝" w:hAnsi="ＭＳ 明朝" w:hint="eastAsia"/>
          <w:b/>
          <w:bCs/>
          <w:sz w:val="16"/>
        </w:rPr>
        <w:t>3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年度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b/>
          <w:bCs/>
          <w:sz w:val="16"/>
        </w:rPr>
        <w:t>研究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事業“技術継承プログラム”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（様式</w:t>
      </w:r>
      <w:r w:rsidR="00BC1888">
        <w:rPr>
          <w:rFonts w:ascii="ＭＳ 明朝" w:hAnsi="ＭＳ 明朝" w:hint="eastAsia"/>
          <w:b/>
          <w:sz w:val="16"/>
        </w:rPr>
        <w:t>2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）記入例</w:t>
      </w:r>
      <w:r>
        <w:rPr>
          <w:rFonts w:ascii="ＭＳ 明朝" w:hAnsi="ＭＳ 明朝" w:hint="eastAsia"/>
          <w:b/>
          <w:sz w:val="16"/>
        </w:rPr>
        <w:t xml:space="preserve"> 　</w:t>
      </w:r>
      <w:r w:rsidR="00A957E8">
        <w:rPr>
          <w:rFonts w:ascii="ＭＳ 明朝" w:hAnsi="ＭＳ 明朝" w:hint="eastAsia"/>
          <w:b/>
          <w:sz w:val="16"/>
        </w:rPr>
        <w:t xml:space="preserve">　</w:t>
      </w:r>
      <w:r w:rsidR="00B14994" w:rsidRPr="0066583A">
        <w:rPr>
          <w:rFonts w:ascii="ＭＳ 明朝" w:hAnsi="ＭＳ 明朝"/>
          <w:sz w:val="16"/>
          <w:lang w:eastAsia="zh-TW"/>
        </w:rPr>
        <w:t>（</w:t>
      </w:r>
      <w:r w:rsidR="00B14994">
        <w:rPr>
          <w:rFonts w:ascii="ＭＳ 明朝" w:hAnsi="ＭＳ 明朝" w:hint="eastAsia"/>
          <w:sz w:val="16"/>
        </w:rPr>
        <w:t>令和3</w:t>
      </w:r>
      <w:r w:rsidR="00B14994" w:rsidRPr="0066583A">
        <w:rPr>
          <w:rFonts w:ascii="ＭＳ 明朝" w:hAnsi="ＭＳ 明朝" w:hint="eastAsia"/>
          <w:sz w:val="16"/>
          <w:lang w:eastAsia="zh-TW"/>
        </w:rPr>
        <w:t>年</w:t>
      </w:r>
      <w:r w:rsidR="00B14994">
        <w:rPr>
          <w:rFonts w:ascii="ＭＳ 明朝" w:hAnsi="ＭＳ 明朝" w:hint="eastAsia"/>
          <w:sz w:val="16"/>
        </w:rPr>
        <w:t>5</w:t>
      </w:r>
      <w:r w:rsidR="00B14994" w:rsidRPr="0066583A">
        <w:rPr>
          <w:rFonts w:ascii="ＭＳ 明朝" w:hAnsi="ＭＳ 明朝" w:hint="eastAsia"/>
          <w:sz w:val="16"/>
          <w:lang w:eastAsia="zh-TW"/>
        </w:rPr>
        <w:t>月</w:t>
      </w:r>
      <w:r w:rsidR="00A30E93">
        <w:rPr>
          <w:rFonts w:ascii="ＭＳ 明朝" w:hAnsi="ＭＳ 明朝" w:hint="eastAsia"/>
          <w:sz w:val="16"/>
        </w:rPr>
        <w:t>24</w:t>
      </w:r>
      <w:r w:rsidR="00B14994">
        <w:rPr>
          <w:rFonts w:ascii="ＭＳ 明朝" w:hAnsi="ＭＳ 明朝" w:hint="eastAsia"/>
          <w:sz w:val="16"/>
          <w:lang w:eastAsia="zh-TW"/>
        </w:rPr>
        <w:t>日時点</w:t>
      </w:r>
      <w:r w:rsidR="00B14994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824"/>
        <w:gridCol w:w="378"/>
        <w:gridCol w:w="472"/>
        <w:gridCol w:w="698"/>
        <w:gridCol w:w="1145"/>
        <w:gridCol w:w="253"/>
        <w:gridCol w:w="945"/>
        <w:gridCol w:w="33"/>
        <w:gridCol w:w="2175"/>
      </w:tblGrid>
      <w:tr w:rsidR="00B14994" w:rsidRPr="0066583A" w14:paraId="7B56B744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671E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  <w:lang w:eastAsia="zh-TW"/>
              </w:rPr>
              <w:t xml:space="preserve"> </w:t>
            </w: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</w:rPr>
              <w:t>(ふりがな</w:t>
            </w:r>
            <w:r w:rsidRPr="00B14994">
              <w:rPr>
                <w:rFonts w:ascii="ＭＳ 明朝" w:hAnsi="ＭＳ 明朝"/>
                <w:spacing w:val="4"/>
                <w:kern w:val="0"/>
                <w:sz w:val="12"/>
                <w:fitText w:val="840" w:id="-1791295232"/>
              </w:rPr>
              <w:t>)</w:t>
            </w:r>
          </w:p>
          <w:p w14:paraId="1B4B53C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95ADDC" w14:textId="77777777" w:rsidR="00B14994" w:rsidRPr="0066583A" w:rsidRDefault="00B14994" w:rsidP="00B14994">
            <w:pPr>
              <w:ind w:firstLineChars="400" w:firstLine="480"/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33DAA681" w14:textId="6F3B879E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328431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64A21" w14:textId="048AEDDB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B14994" w:rsidRPr="0066583A" w14:paraId="50AF807B" w14:textId="77777777" w:rsidTr="00130149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19F6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CAA8D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F7BA4A" w14:textId="77777777" w:rsidR="00B14994" w:rsidRPr="0066583A" w:rsidRDefault="00B14994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28544" w14:textId="5B0F961E" w:rsidR="00B14994" w:rsidRPr="00310A16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</w:tr>
      <w:tr w:rsidR="00B14994" w:rsidRPr="0066583A" w14:paraId="23E37559" w14:textId="77777777" w:rsidTr="00130149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E0D56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F81C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6116E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778D6" w14:textId="2F012C5C" w:rsidR="00B14994" w:rsidRPr="0066583A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B14994" w:rsidRPr="0066583A" w14:paraId="33FE89B9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9955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773F" w14:textId="1407A786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〒***－****</w:t>
            </w:r>
          </w:p>
          <w:p w14:paraId="388446A3" w14:textId="04B27C73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○○県○○市○○　*－*－*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6AEF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3D63C" w14:textId="79E19951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163982A8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65473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9C3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0AF8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4A2E" w14:textId="5EC3A0F3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306970A8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56267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5231"/>
              </w:rPr>
              <w:t>ホームペー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1"/>
              </w:rPr>
              <w:t>ジ</w:t>
            </w:r>
          </w:p>
          <w:p w14:paraId="7F0FAA3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B14994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5230"/>
              </w:rPr>
              <w:t>アドレ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0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8574" w14:textId="1639288E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</w:t>
            </w:r>
            <w:r>
              <w:rPr>
                <w:rFonts w:ascii="ＭＳ 明朝" w:hAnsi="ＭＳ 明朝" w:hint="eastAsia"/>
                <w:sz w:val="16"/>
              </w:rPr>
              <w:t>s</w:t>
            </w:r>
            <w:r w:rsidRPr="0066583A">
              <w:rPr>
                <w:rFonts w:ascii="ＭＳ 明朝" w:hAnsi="ＭＳ 明朝" w:hint="eastAsia"/>
                <w:sz w:val="16"/>
              </w:rPr>
              <w:t>://○○○○○○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</w:p>
        </w:tc>
      </w:tr>
      <w:tr w:rsidR="00B14994" w:rsidRPr="0066583A" w14:paraId="593702BD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13BBB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63248" w14:textId="561AC416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93A7DB" w14:textId="7308C6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6322" w14:textId="0DC6F93F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B14994" w:rsidRPr="0066583A" w14:paraId="5E77E6B3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71026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DE10" w14:textId="25549BB0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B14994" w:rsidRPr="0066583A" w14:paraId="0AC8C435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DA478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F6F277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092B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B14994" w:rsidRPr="0066583A" w14:paraId="665AABC5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1BDD4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993F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代表取締役：○○ ○○</w:t>
            </w:r>
          </w:p>
          <w:p w14:paraId="7B55F83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○○○</w:t>
            </w:r>
          </w:p>
          <w:p w14:paraId="2C20AA1B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 ○○</w:t>
            </w:r>
          </w:p>
          <w:p w14:paraId="7C2A89F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</w:t>
            </w:r>
          </w:p>
          <w:p w14:paraId="6F05A7B7" w14:textId="06FC1032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　査　役：○○○ ○○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B14994" w:rsidRPr="0066583A" w14:paraId="1392515C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AE9A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B14994" w:rsidRPr="0066583A" w14:paraId="36FE760B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47F7E8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2AA3F2E2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35A1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B14994" w:rsidRPr="0066583A" w14:paraId="790796A3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A9895D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11E3AA9F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AF41C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608973DA" w14:textId="66153E12" w:rsidR="00B14994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7FB2E1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142E58D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11350D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7"/>
              <w:gridCol w:w="299"/>
              <w:gridCol w:w="1345"/>
            </w:tblGrid>
            <w:tr w:rsidR="00B14994" w:rsidRPr="0066583A" w14:paraId="13EF896E" w14:textId="77777777" w:rsidTr="00130149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6D10A03E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代表取締役</w:t>
                  </w:r>
                </w:p>
                <w:p w14:paraId="31E05273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C7DD39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5F7E8635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7780332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21F84E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E39A546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48639B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47000207" w14:textId="3C61C0D5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B14994" w:rsidRPr="0066583A" w14:paraId="61548C55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7C8D9E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4A40" w14:textId="1DA250A5" w:rsidR="00B064B9" w:rsidRDefault="00B064B9" w:rsidP="00B064B9">
            <w:pPr>
              <w:spacing w:line="0" w:lineRule="atLeast"/>
              <w:rPr>
                <w:rFonts w:eastAsia="ＭＳ ゴシック"/>
                <w:b/>
                <w:sz w:val="16"/>
              </w:rPr>
            </w:pP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  <w:p w14:paraId="76FC8B33" w14:textId="77777777" w:rsidR="00B064B9" w:rsidRDefault="00B064B9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  <w:p w14:paraId="579C8D12" w14:textId="0EE694CE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2851B334" w14:textId="3E3BE95C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</w:tc>
      </w:tr>
      <w:tr w:rsidR="00B064B9" w:rsidRPr="0066583A" w14:paraId="5B96C353" w14:textId="77777777" w:rsidTr="00B064B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8CC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>
              <w:rPr>
                <w:rFonts w:ascii="ＭＳ 明朝" w:hAnsi="ＭＳ 明朝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2778" w14:textId="585358D8" w:rsidR="00B064B9" w:rsidRPr="00B064B9" w:rsidRDefault="00B064B9" w:rsidP="00B064B9">
            <w:pPr>
              <w:rPr>
                <w:rFonts w:ascii="ＭＳ 明朝" w:hAnsi="ＭＳ 明朝"/>
                <w:b/>
                <w:bCs/>
                <w:sz w:val="14"/>
                <w:szCs w:val="14"/>
              </w:rPr>
            </w:pPr>
            <w:r w:rsidRPr="00B064B9">
              <w:rPr>
                <w:rFonts w:ascii="ＭＳ 明朝" w:hAnsi="ＭＳ 明朝" w:hint="eastAsia"/>
                <w:b/>
                <w:bCs/>
                <w:sz w:val="16"/>
              </w:rPr>
              <w:t>★</w:t>
            </w:r>
            <w:r w:rsidRPr="00B064B9">
              <w:rPr>
                <w:rFonts w:ascii="ＭＳ 明朝" w:hAnsi="ＭＳ 明朝"/>
                <w:b/>
                <w:bCs/>
                <w:sz w:val="16"/>
              </w:rPr>
              <w:t>製作実績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（</w:t>
            </w:r>
            <w:r w:rsidRPr="00B064B9">
              <w:rPr>
                <w:rFonts w:ascii="ＭＳ 明朝" w:hAnsi="ＭＳ 明朝" w:hint="eastAsia"/>
                <w:b/>
                <w:bCs/>
                <w:sz w:val="14"/>
                <w:szCs w:val="14"/>
              </w:rPr>
              <w:t>商業アニメ製作／制作に係る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過去の実績について記入してください｡）</w:t>
            </w:r>
          </w:p>
          <w:p w14:paraId="3E4507B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  <w:p w14:paraId="79454773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45445996" w14:textId="28030F1B" w:rsidR="00B064B9" w:rsidRPr="0066583A" w:rsidRDefault="00B064B9" w:rsidP="00B064B9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  <w:p w14:paraId="6A2DACED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平成**年　「○」劇場用　製作</w:t>
            </w:r>
          </w:p>
          <w:p w14:paraId="4C38694B" w14:textId="406AC7EA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監督：○○○○　平成○年度○○○○受賞作品</w:t>
            </w: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B2C3FC2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</w:t>
            </w:r>
          </w:p>
        </w:tc>
      </w:tr>
      <w:tr w:rsidR="00B064B9" w:rsidRPr="0066583A" w14:paraId="225D8DF7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41D03CC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6CB8F1F7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E276F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462A15" wp14:editId="79C92D3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8984E" id="AutoShape 8" o:spid="_x0000_s1026" type="#_x0000_t185" style="position:absolute;left:0;text-align:left;margin-left:-2.9pt;margin-top:7.4pt;width:161.9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8O+KQ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9F68BCA" w14:textId="77777777" w:rsidR="00B064B9" w:rsidRPr="0066583A" w:rsidRDefault="00B064B9" w:rsidP="00B064B9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映画以外も含めて平成</w:t>
            </w:r>
            <w:r w:rsidRPr="00F90C85">
              <w:rPr>
                <w:rFonts w:ascii="ＭＳ 明朝" w:hAnsi="ＭＳ 明朝"/>
                <w:sz w:val="14"/>
                <w:szCs w:val="18"/>
              </w:rPr>
              <w:t>30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年度から令和</w:t>
            </w:r>
            <w:r w:rsidRPr="00F90C85">
              <w:rPr>
                <w:rFonts w:ascii="ＭＳ 明朝" w:hAnsi="ＭＳ 明朝"/>
                <w:sz w:val="14"/>
                <w:szCs w:val="18"/>
              </w:rPr>
              <w:t>2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B064B9" w:rsidRPr="0066583A" w14:paraId="1348953B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1BFE70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/>
                <w:sz w:val="16"/>
              </w:rPr>
              <w:t>0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9FC11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3A0801AD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60351A18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7036F929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0801900F" w14:textId="77777777" w:rsidR="00B064B9" w:rsidRPr="00B064B9" w:rsidRDefault="00B064B9" w:rsidP="00B064B9">
            <w:pPr>
              <w:rPr>
                <w:rFonts w:ascii="ＭＳ ゴシック" w:eastAsia="ＭＳ ゴシック" w:hAnsi="ＭＳ ゴシック"/>
                <w:b/>
                <w:sz w:val="16"/>
              </w:rPr>
            </w:pPr>
            <w:r w:rsidRPr="00B064B9">
              <w:rPr>
                <w:rFonts w:ascii="ＭＳ ゴシック" w:eastAsia="ＭＳ ゴシック" w:hAnsi="ＭＳ ゴシック" w:hint="eastAsia"/>
                <w:b/>
                <w:sz w:val="16"/>
              </w:rPr>
              <w:t>右の財政状況欄について</w:t>
            </w:r>
          </w:p>
          <w:p w14:paraId="1EFD1A5B" w14:textId="3F005429" w:rsidR="00B064B9" w:rsidRPr="0066583A" w:rsidRDefault="00B064B9" w:rsidP="00B064B9">
            <w:pPr>
              <w:ind w:left="161" w:hangingChars="100" w:hanging="161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DEB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4DB28" w14:textId="203EC391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B064B9" w:rsidRPr="0066583A" w14:paraId="5FF8361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91AA1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7DE6D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C9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71A48" w14:textId="3851AD64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B064B9" w:rsidRPr="0066583A" w14:paraId="2379720A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EF1F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51E4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7F85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FEED1" w14:textId="2CBFA273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BD4BD7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18A04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8C76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96F344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2FF55AB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8862C0F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BECC61" w14:textId="77777777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6E54F1FF" w14:textId="1DB3891F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1F48ACE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758BEC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>
              <w:rPr>
                <w:rFonts w:ascii="ＭＳ 明朝" w:hAnsi="ＭＳ 明朝"/>
                <w:sz w:val="16"/>
              </w:rPr>
              <w:t>31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2785A2B8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／</w:t>
            </w:r>
          </w:p>
          <w:p w14:paraId="4CC03958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令和元年度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8834D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015EC0DF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2B19CC0F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7B612E6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製作：株式会社○○○○　</w:t>
            </w:r>
          </w:p>
          <w:p w14:paraId="3EFFD06B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「○○○○」劇場用　製作</w:t>
            </w:r>
          </w:p>
          <w:p w14:paraId="0564D045" w14:textId="76EB664E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969E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90ED" w14:textId="195C84EE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6EF533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1D63A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583D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1FBE7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189F" w14:textId="5CB0D578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668147F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59564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0AD9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1FC5E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1A06" w14:textId="4BDB45E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7EC867B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2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D8AE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5ADE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F1C9045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5D7606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8E14" w14:textId="69BAD8E9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3F1899B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F0082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A51715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5735A65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4E74C5F6" w14:textId="4072C334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DB3E7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3BBD" w14:textId="31A2FCDD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BFA4C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D524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A370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7CC03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9158" w14:textId="1DA43C4B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853A3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20340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938C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304C7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16C5" w14:textId="4B692EFD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9EC7514" w14:textId="77777777" w:rsidTr="00B064B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62D3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242E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5E0F5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6B7F012C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025CF84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ACDECF" w14:textId="36988F9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4525C5F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5474D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613C150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30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BE609" w14:textId="06A2B7E4" w:rsidR="00B064B9" w:rsidRPr="0066583A" w:rsidRDefault="00B064B9" w:rsidP="00B064B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AE784F" w14:textId="207464ED" w:rsidR="00B064B9" w:rsidRDefault="00B064B9" w:rsidP="00B064B9">
            <w:pPr>
              <w:jc w:val="center"/>
              <w:rPr>
                <w:rFonts w:ascii="ＭＳ 明朝" w:hAnsi="ＭＳ 明朝"/>
                <w:kern w:val="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担当者</w:t>
            </w:r>
          </w:p>
          <w:p w14:paraId="3AE4EE84" w14:textId="383A3FCD" w:rsidR="00B064B9" w:rsidRPr="0066583A" w:rsidRDefault="00B064B9" w:rsidP="00B064B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F128B" w14:textId="74172D85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23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976179" w14:textId="3E34D661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325E9" w14:textId="532F81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064B9" w:rsidRPr="0066583A" w14:paraId="76871B51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AE849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1C47E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7BC04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B7D7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582D66" w14:textId="44F89782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25156" w14:textId="19FE1D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******</w:t>
            </w:r>
            <w:r>
              <w:rPr>
                <w:rFonts w:ascii="ＭＳ 明朝" w:hAnsi="ＭＳ 明朝"/>
                <w:sz w:val="16"/>
              </w:rPr>
              <w:t>@</w:t>
            </w: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.***.jp</w:t>
            </w:r>
          </w:p>
        </w:tc>
      </w:tr>
    </w:tbl>
    <w:p w14:paraId="27ECB6C0" w14:textId="77777777" w:rsidR="00D40081" w:rsidRPr="0066583A" w:rsidRDefault="00D40081" w:rsidP="004C01B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01BF0" w14:textId="77777777" w:rsidR="003509EA" w:rsidRDefault="003509EA">
      <w:r>
        <w:separator/>
      </w:r>
    </w:p>
  </w:endnote>
  <w:endnote w:type="continuationSeparator" w:id="0">
    <w:p w14:paraId="46B22DCF" w14:textId="77777777" w:rsidR="003509EA" w:rsidRDefault="0035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958B2" w14:textId="77777777" w:rsidR="003509EA" w:rsidRDefault="003509EA">
      <w:r>
        <w:separator/>
      </w:r>
    </w:p>
  </w:footnote>
  <w:footnote w:type="continuationSeparator" w:id="0">
    <w:p w14:paraId="6A44AB2F" w14:textId="77777777" w:rsidR="003509EA" w:rsidRDefault="0035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210580"/>
    <w:rsid w:val="0024670B"/>
    <w:rsid w:val="0024770D"/>
    <w:rsid w:val="0025207C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0A16"/>
    <w:rsid w:val="0031472A"/>
    <w:rsid w:val="00320C3E"/>
    <w:rsid w:val="003356AE"/>
    <w:rsid w:val="003364B9"/>
    <w:rsid w:val="003446D9"/>
    <w:rsid w:val="003509EA"/>
    <w:rsid w:val="00365797"/>
    <w:rsid w:val="00366AC4"/>
    <w:rsid w:val="00371886"/>
    <w:rsid w:val="00394FF1"/>
    <w:rsid w:val="003A1D52"/>
    <w:rsid w:val="003B3DE5"/>
    <w:rsid w:val="003D1F37"/>
    <w:rsid w:val="003D667F"/>
    <w:rsid w:val="003E0CE4"/>
    <w:rsid w:val="003E4ED6"/>
    <w:rsid w:val="003F7534"/>
    <w:rsid w:val="00406182"/>
    <w:rsid w:val="004168EC"/>
    <w:rsid w:val="0042493A"/>
    <w:rsid w:val="00426192"/>
    <w:rsid w:val="004537FB"/>
    <w:rsid w:val="0045428F"/>
    <w:rsid w:val="00464E71"/>
    <w:rsid w:val="00474317"/>
    <w:rsid w:val="00487908"/>
    <w:rsid w:val="00497942"/>
    <w:rsid w:val="004A1FAE"/>
    <w:rsid w:val="004C01B0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37B47"/>
    <w:rsid w:val="00550F6F"/>
    <w:rsid w:val="00560121"/>
    <w:rsid w:val="0056260B"/>
    <w:rsid w:val="005A2428"/>
    <w:rsid w:val="005A3AFB"/>
    <w:rsid w:val="005A413C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04D7"/>
    <w:rsid w:val="00642F38"/>
    <w:rsid w:val="00644A88"/>
    <w:rsid w:val="00652FBE"/>
    <w:rsid w:val="0066583A"/>
    <w:rsid w:val="0069009C"/>
    <w:rsid w:val="00697750"/>
    <w:rsid w:val="006B1983"/>
    <w:rsid w:val="006B216A"/>
    <w:rsid w:val="006E4832"/>
    <w:rsid w:val="007053AF"/>
    <w:rsid w:val="00706BF2"/>
    <w:rsid w:val="00730893"/>
    <w:rsid w:val="007408FD"/>
    <w:rsid w:val="007433B8"/>
    <w:rsid w:val="007528D4"/>
    <w:rsid w:val="00767001"/>
    <w:rsid w:val="007701C6"/>
    <w:rsid w:val="007914E4"/>
    <w:rsid w:val="007A346D"/>
    <w:rsid w:val="007A5179"/>
    <w:rsid w:val="007B3A8E"/>
    <w:rsid w:val="007D39D9"/>
    <w:rsid w:val="007E262F"/>
    <w:rsid w:val="0081466E"/>
    <w:rsid w:val="00825EFA"/>
    <w:rsid w:val="00874658"/>
    <w:rsid w:val="00883F94"/>
    <w:rsid w:val="0088674A"/>
    <w:rsid w:val="00887BE7"/>
    <w:rsid w:val="00890923"/>
    <w:rsid w:val="00891F04"/>
    <w:rsid w:val="00893DF4"/>
    <w:rsid w:val="008B34A7"/>
    <w:rsid w:val="008C73A1"/>
    <w:rsid w:val="008E0C03"/>
    <w:rsid w:val="00916344"/>
    <w:rsid w:val="00930228"/>
    <w:rsid w:val="0093568B"/>
    <w:rsid w:val="00940CF6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20B4A"/>
    <w:rsid w:val="00A30263"/>
    <w:rsid w:val="00A30E93"/>
    <w:rsid w:val="00A33ABD"/>
    <w:rsid w:val="00A62A15"/>
    <w:rsid w:val="00A72547"/>
    <w:rsid w:val="00A85392"/>
    <w:rsid w:val="00A905D7"/>
    <w:rsid w:val="00A957E8"/>
    <w:rsid w:val="00AC0621"/>
    <w:rsid w:val="00AC3E7B"/>
    <w:rsid w:val="00AC76CC"/>
    <w:rsid w:val="00B002BD"/>
    <w:rsid w:val="00B051DF"/>
    <w:rsid w:val="00B064B9"/>
    <w:rsid w:val="00B14994"/>
    <w:rsid w:val="00B16296"/>
    <w:rsid w:val="00B17A98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1888"/>
    <w:rsid w:val="00BC495D"/>
    <w:rsid w:val="00BC5C63"/>
    <w:rsid w:val="00C141DC"/>
    <w:rsid w:val="00C363D0"/>
    <w:rsid w:val="00C40072"/>
    <w:rsid w:val="00C40911"/>
    <w:rsid w:val="00C470C0"/>
    <w:rsid w:val="00C63CA3"/>
    <w:rsid w:val="00C671BC"/>
    <w:rsid w:val="00C70F28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48F7"/>
    <w:rsid w:val="00E16FEA"/>
    <w:rsid w:val="00E32F70"/>
    <w:rsid w:val="00E54633"/>
    <w:rsid w:val="00E56010"/>
    <w:rsid w:val="00E579EB"/>
    <w:rsid w:val="00E66BF8"/>
    <w:rsid w:val="00E82D8D"/>
    <w:rsid w:val="00E9035E"/>
    <w:rsid w:val="00E9721D"/>
    <w:rsid w:val="00EA7D8F"/>
    <w:rsid w:val="00EB091B"/>
    <w:rsid w:val="00EF035A"/>
    <w:rsid w:val="00EF438D"/>
    <w:rsid w:val="00F022E7"/>
    <w:rsid w:val="00F024D3"/>
    <w:rsid w:val="00F32AEC"/>
    <w:rsid w:val="00F35C87"/>
    <w:rsid w:val="00F55AFD"/>
    <w:rsid w:val="00F711C7"/>
    <w:rsid w:val="00F90C85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D90-61FA-40CC-A314-5B518289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2021-05-07T02:57:00Z</dcterms:created>
  <dcterms:modified xsi:type="dcterms:W3CDTF">2021-05-21T04:51:00Z</dcterms:modified>
</cp:coreProperties>
</file>